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80" w:type="dxa"/>
        <w:tblLook w:val="04A0" w:firstRow="1" w:lastRow="0" w:firstColumn="1" w:lastColumn="0" w:noHBand="0" w:noVBand="1"/>
      </w:tblPr>
      <w:tblGrid>
        <w:gridCol w:w="3227"/>
        <w:gridCol w:w="5953"/>
      </w:tblGrid>
      <w:tr w:rsidR="00F0521B" w:rsidRPr="00A919B1" w14:paraId="345D2081" w14:textId="77777777" w:rsidTr="00EC662F">
        <w:tc>
          <w:tcPr>
            <w:tcW w:w="3227" w:type="dxa"/>
          </w:tcPr>
          <w:p w14:paraId="098F0D30"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953" w:type="dxa"/>
          </w:tcPr>
          <w:p w14:paraId="4FF991D9" w14:textId="704F34DE" w:rsidR="00F0521B" w:rsidRPr="00F0521B" w:rsidRDefault="00437535" w:rsidP="006B3FA2">
            <w:pPr>
              <w:spacing w:before="60" w:after="60" w:line="276" w:lineRule="auto"/>
              <w:jc w:val="both"/>
              <w:rPr>
                <w:rFonts w:ascii="Arial" w:hAnsi="Arial" w:cs="Arial"/>
                <w:sz w:val="20"/>
              </w:rPr>
            </w:pPr>
            <w:proofErr w:type="spellStart"/>
            <w:r>
              <w:rPr>
                <w:rFonts w:ascii="Arial" w:hAnsi="Arial" w:cs="Arial"/>
                <w:sz w:val="20"/>
              </w:rPr>
              <w:t>Grootvlei</w:t>
            </w:r>
            <w:proofErr w:type="spellEnd"/>
            <w:r w:rsidR="00DC2282">
              <w:rPr>
                <w:rFonts w:ascii="Arial" w:hAnsi="Arial" w:cs="Arial"/>
                <w:sz w:val="20"/>
              </w:rPr>
              <w:t xml:space="preserve"> Power Station</w:t>
            </w:r>
          </w:p>
        </w:tc>
      </w:tr>
      <w:tr w:rsidR="00607D65" w:rsidRPr="00A919B1" w14:paraId="50BFEE67" w14:textId="77777777" w:rsidTr="00EC662F">
        <w:tc>
          <w:tcPr>
            <w:tcW w:w="3227" w:type="dxa"/>
          </w:tcPr>
          <w:p w14:paraId="73B4B333"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656D2BDF" w:rsidR="00EC662F" w:rsidRPr="00336747" w:rsidRDefault="00437535" w:rsidP="00880865">
            <w:pPr>
              <w:spacing w:line="360" w:lineRule="auto"/>
              <w:jc w:val="both"/>
              <w:rPr>
                <w:rFonts w:ascii="Arial" w:hAnsi="Arial" w:cs="Arial"/>
                <w:sz w:val="20"/>
                <w:lang w:val="en-ZA"/>
              </w:rPr>
            </w:pPr>
            <w:r w:rsidRPr="00437535">
              <w:rPr>
                <w:rFonts w:ascii="Arial" w:hAnsi="Arial" w:cs="Arial"/>
                <w:sz w:val="20"/>
                <w:lang w:val="en-ZA"/>
              </w:rPr>
              <w:t xml:space="preserve">The Procurement and delivery of strong base anion (SBA) and Strong Acid cation (SAC) Resin to be used at </w:t>
            </w:r>
            <w:proofErr w:type="spellStart"/>
            <w:r w:rsidRPr="00437535">
              <w:rPr>
                <w:rFonts w:ascii="Arial" w:hAnsi="Arial" w:cs="Arial"/>
                <w:sz w:val="20"/>
                <w:lang w:val="en-ZA"/>
              </w:rPr>
              <w:t>Grootvlei</w:t>
            </w:r>
            <w:proofErr w:type="spellEnd"/>
            <w:r w:rsidRPr="00437535">
              <w:rPr>
                <w:rFonts w:ascii="Arial" w:hAnsi="Arial" w:cs="Arial"/>
                <w:sz w:val="20"/>
                <w:lang w:val="en-ZA"/>
              </w:rPr>
              <w:t xml:space="preserve"> Power Station</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4F2498EF" w:rsidR="00EB6A30" w:rsidRPr="00F0521B" w:rsidRDefault="00437535" w:rsidP="00EB03A4">
            <w:pPr>
              <w:spacing w:before="60" w:after="60" w:line="276" w:lineRule="auto"/>
              <w:jc w:val="both"/>
              <w:rPr>
                <w:rFonts w:ascii="Arial" w:hAnsi="Arial" w:cs="Arial"/>
                <w:sz w:val="20"/>
              </w:rPr>
            </w:pPr>
            <w:r>
              <w:rPr>
                <w:rFonts w:ascii="Arial" w:hAnsi="Arial" w:cs="Arial"/>
                <w:sz w:val="20"/>
              </w:rPr>
              <w:t>Once off</w:t>
            </w:r>
          </w:p>
        </w:tc>
      </w:tr>
      <w:tr w:rsidR="00EB6A30" w:rsidRPr="003D78F9" w14:paraId="46A2D74A" w14:textId="77777777" w:rsidTr="00EC662F">
        <w:tc>
          <w:tcPr>
            <w:tcW w:w="3227" w:type="dxa"/>
          </w:tcPr>
          <w:p w14:paraId="4B24E673"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Budget</w:t>
            </w:r>
          </w:p>
        </w:tc>
        <w:tc>
          <w:tcPr>
            <w:tcW w:w="5953" w:type="dxa"/>
          </w:tcPr>
          <w:p w14:paraId="61A9B573" w14:textId="33F7202E" w:rsidR="00EB6A30" w:rsidRPr="00CF781D" w:rsidRDefault="006F7826" w:rsidP="00914474">
            <w:pPr>
              <w:jc w:val="both"/>
              <w:rPr>
                <w:rFonts w:ascii="Arial" w:hAnsi="Arial" w:cs="Arial"/>
                <w:sz w:val="20"/>
              </w:rPr>
            </w:pPr>
            <w:r>
              <w:rPr>
                <w:rFonts w:ascii="Arial" w:hAnsi="Arial" w:cs="Arial"/>
                <w:sz w:val="20"/>
              </w:rPr>
              <w:t>XXXXXX</w:t>
            </w:r>
          </w:p>
        </w:tc>
      </w:tr>
      <w:tr w:rsidR="00304117" w:rsidRPr="00A919B1" w14:paraId="58EFAEA9" w14:textId="77777777" w:rsidTr="00EC662F">
        <w:tc>
          <w:tcPr>
            <w:tcW w:w="3227" w:type="dxa"/>
          </w:tcPr>
          <w:p w14:paraId="702A1BE7"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953" w:type="dxa"/>
          </w:tcPr>
          <w:p w14:paraId="1A7D6DF2" w14:textId="4A24E7D8" w:rsidR="00304117" w:rsidRPr="00CF781D" w:rsidRDefault="00437535" w:rsidP="00F0521B">
            <w:pPr>
              <w:spacing w:before="60" w:after="60" w:line="276" w:lineRule="auto"/>
              <w:jc w:val="both"/>
              <w:rPr>
                <w:rFonts w:ascii="Arial" w:hAnsi="Arial" w:cs="Arial"/>
                <w:sz w:val="20"/>
              </w:rPr>
            </w:pPr>
            <w:r w:rsidRPr="00437535">
              <w:rPr>
                <w:rFonts w:ascii="Arial" w:hAnsi="Arial" w:cs="Arial"/>
                <w:sz w:val="20"/>
              </w:rPr>
              <w:t xml:space="preserve">Manala Mabhena </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51C81B40"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p>
    <w:p w14:paraId="04CA4377"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tender. The points scored for the specific goal must be added to the points scored for price and the</w:t>
      </w:r>
    </w:p>
    <w:p w14:paraId="5E8ADE35"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total must be rounded off to the nearest two decimal places. Subject to section 2(1)(f) of the</w:t>
      </w:r>
    </w:p>
    <w:p w14:paraId="107B7704"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Preferential Procurement Policy Framework Act, the contract must be awarded to the tenderer</w:t>
      </w:r>
    </w:p>
    <w:p w14:paraId="6B918D2C" w14:textId="77777777" w:rsidR="006F7826"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sworn affidavit / CIPS affidavit</w:t>
      </w:r>
    </w:p>
    <w:p w14:paraId="345B5ECF"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3050FD19"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2E0A7004" w14:textId="2DE01C2C" w:rsidR="006F7826"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Disability (where applicable)</w:t>
      </w:r>
    </w:p>
    <w:p w14:paraId="09A599C8" w14:textId="463497DA" w:rsidR="00CA337A" w:rsidRPr="00CA337A" w:rsidRDefault="00CA337A" w:rsidP="006F7826">
      <w:pPr>
        <w:pStyle w:val="ListParagraph"/>
        <w:numPr>
          <w:ilvl w:val="0"/>
          <w:numId w:val="39"/>
        </w:numPr>
        <w:spacing w:after="200" w:line="276" w:lineRule="auto"/>
        <w:jc w:val="both"/>
        <w:rPr>
          <w:rFonts w:ascii="Arial" w:hAnsi="Arial" w:cs="Arial"/>
          <w:bCs/>
          <w:sz w:val="20"/>
          <w:highlight w:val="yellow"/>
          <w:lang w:val="en-ZA"/>
        </w:rPr>
      </w:pPr>
      <w:r w:rsidRPr="00CA337A">
        <w:rPr>
          <w:rFonts w:ascii="Arial" w:hAnsi="Arial" w:cs="Arial"/>
          <w:bCs/>
          <w:sz w:val="20"/>
          <w:highlight w:val="yellow"/>
          <w:lang w:val="en-ZA"/>
        </w:rPr>
        <w:t>In a case of a trust, consortium or joint venture (including incorporated consortia and joint ventures),a consolidated B-BBEE status level verification certificate.</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40E54FBF" w14:textId="466D30D7" w:rsidR="006F7826" w:rsidRDefault="006F7826" w:rsidP="00EB6A30">
      <w:pPr>
        <w:spacing w:line="276" w:lineRule="auto"/>
        <w:rPr>
          <w:rFonts w:ascii="Arial" w:hAnsi="Arial" w:cs="Arial"/>
        </w:rPr>
      </w:pPr>
    </w:p>
    <w:p w14:paraId="29E0DC29" w14:textId="77C8815B" w:rsidR="00546E27" w:rsidRDefault="00546E27" w:rsidP="00546E27">
      <w:pPr>
        <w:autoSpaceDE w:val="0"/>
        <w:autoSpaceDN w:val="0"/>
        <w:adjustRightInd w:val="0"/>
        <w:rPr>
          <w:rFonts w:ascii="Arial" w:hAnsi="Arial" w:cs="Arial"/>
          <w:b/>
        </w:rPr>
      </w:pPr>
      <w:bookmarkStart w:id="0" w:name="_Hlk124873248"/>
      <w:r>
        <w:rPr>
          <w:rFonts w:ascii="Arial" w:hAnsi="Arial" w:cs="Arial"/>
          <w:b/>
        </w:rPr>
        <w:t>S</w:t>
      </w:r>
      <w:r w:rsidRPr="00EB6A30">
        <w:rPr>
          <w:rFonts w:ascii="Arial" w:hAnsi="Arial" w:cs="Arial"/>
          <w:b/>
          <w:sz w:val="22"/>
        </w:rPr>
        <w:t xml:space="preserve">ection </w:t>
      </w:r>
      <w:r w:rsidR="006F782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0709BFD2" w14:textId="72DAB141" w:rsidR="006F7826" w:rsidRPr="005B5A73" w:rsidRDefault="006F7826" w:rsidP="00546E27">
      <w:pPr>
        <w:autoSpaceDE w:val="0"/>
        <w:autoSpaceDN w:val="0"/>
        <w:adjustRightInd w:val="0"/>
        <w:rPr>
          <w:rFonts w:ascii="Arial" w:hAnsi="Arial" w:cs="Arial"/>
          <w:bCs/>
          <w:sz w:val="16"/>
          <w:szCs w:val="16"/>
        </w:rPr>
      </w:pPr>
    </w:p>
    <w:p w14:paraId="010D4610" w14:textId="77777777" w:rsidR="006F7826" w:rsidRPr="000C379B" w:rsidRDefault="006F7826" w:rsidP="006F7826">
      <w:pPr>
        <w:spacing w:before="60" w:after="60"/>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ACEF802" w14:textId="75458569" w:rsidR="006F7826" w:rsidRDefault="006F7826" w:rsidP="006F7826">
      <w:pPr>
        <w:autoSpaceDE w:val="0"/>
        <w:autoSpaceDN w:val="0"/>
        <w:adjustRightInd w:val="0"/>
        <w:rPr>
          <w:rFonts w:ascii="Arial" w:hAnsi="Arial" w:cs="Arial"/>
          <w:b/>
        </w:rPr>
      </w:pPr>
      <w:r w:rsidRPr="000C379B">
        <w:rPr>
          <w:rFonts w:ascii="Arial" w:hAnsi="Arial" w:cs="Arial"/>
          <w:bCs/>
          <w:sz w:val="20"/>
          <w:lang w:val="en-ZA"/>
        </w:rPr>
        <w:t>award.</w:t>
      </w:r>
    </w:p>
    <w:p w14:paraId="326AE27E" w14:textId="77777777" w:rsidR="00546E27" w:rsidRPr="005B5A73" w:rsidRDefault="00546E27" w:rsidP="00546E27">
      <w:pPr>
        <w:autoSpaceDE w:val="0"/>
        <w:autoSpaceDN w:val="0"/>
        <w:adjustRightInd w:val="0"/>
        <w:rPr>
          <w:rFonts w:ascii="Arial" w:hAnsi="Arial" w:cs="Arial"/>
          <w:bCs/>
          <w:sz w:val="16"/>
          <w:szCs w:val="16"/>
        </w:rPr>
      </w:pPr>
    </w:p>
    <w:bookmarkEnd w:id="0"/>
    <w:p w14:paraId="47162683" w14:textId="3A91FCCF" w:rsidR="00546E27" w:rsidRPr="00816D48" w:rsidRDefault="006F7826" w:rsidP="00546E27">
      <w:pPr>
        <w:spacing w:before="120" w:after="120" w:line="276" w:lineRule="auto"/>
        <w:rPr>
          <w:rFonts w:ascii="Arial" w:hAnsi="Arial" w:cs="Arial"/>
          <w:b/>
          <w:sz w:val="22"/>
        </w:rPr>
      </w:pPr>
      <w:r>
        <w:rPr>
          <w:rFonts w:ascii="Arial" w:hAnsi="Arial" w:cs="Arial"/>
          <w:b/>
          <w:sz w:val="22"/>
        </w:rPr>
        <w:t>2</w:t>
      </w:r>
      <w:r w:rsidR="00546E27">
        <w:rPr>
          <w:rFonts w:ascii="Arial" w:hAnsi="Arial" w:cs="Arial"/>
          <w:b/>
          <w:sz w:val="22"/>
        </w:rPr>
        <w:t xml:space="preserve">.1 Designated Sectors </w:t>
      </w:r>
    </w:p>
    <w:tbl>
      <w:tblPr>
        <w:tblStyle w:val="TableGrid"/>
        <w:tblW w:w="9407" w:type="dxa"/>
        <w:tblLook w:val="04A0" w:firstRow="1" w:lastRow="0" w:firstColumn="1" w:lastColumn="0" w:noHBand="0" w:noVBand="1"/>
      </w:tblPr>
      <w:tblGrid>
        <w:gridCol w:w="9407"/>
      </w:tblGrid>
      <w:tr w:rsidR="00546E27" w:rsidRPr="00726078" w14:paraId="4A730B98" w14:textId="77777777" w:rsidTr="00065BFD">
        <w:trPr>
          <w:trHeight w:val="447"/>
        </w:trPr>
        <w:tc>
          <w:tcPr>
            <w:tcW w:w="9407" w:type="dxa"/>
            <w:shd w:val="clear" w:color="auto" w:fill="000000" w:themeFill="text1"/>
          </w:tcPr>
          <w:p w14:paraId="37D03AF8" w14:textId="77777777" w:rsidR="00546E27" w:rsidRPr="00726078" w:rsidRDefault="00546E27" w:rsidP="00065BFD">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546E27" w:rsidRPr="00726078" w14:paraId="2DE6670D" w14:textId="77777777" w:rsidTr="00065BFD">
        <w:trPr>
          <w:trHeight w:val="3422"/>
        </w:trPr>
        <w:tc>
          <w:tcPr>
            <w:tcW w:w="9407" w:type="dxa"/>
          </w:tcPr>
          <w:p w14:paraId="3A909558" w14:textId="77777777" w:rsidR="00546E27" w:rsidRPr="00EB6A30" w:rsidRDefault="00546E27" w:rsidP="00065BFD">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546E27" w:rsidRPr="00EB6A30" w14:paraId="5E54B62D" w14:textId="77777777" w:rsidTr="00065BFD">
              <w:trPr>
                <w:gridAfter w:val="1"/>
                <w:wAfter w:w="1035" w:type="dxa"/>
                <w:trHeight w:val="365"/>
              </w:trPr>
              <w:tc>
                <w:tcPr>
                  <w:tcW w:w="5522" w:type="dxa"/>
                  <w:gridSpan w:val="2"/>
                  <w:tcBorders>
                    <w:right w:val="single" w:sz="4" w:space="0" w:color="auto"/>
                  </w:tcBorders>
                </w:tcPr>
                <w:p w14:paraId="57BE239D" w14:textId="77777777" w:rsidR="00546E27" w:rsidRPr="00EB6A30" w:rsidRDefault="00546E27" w:rsidP="00065BFD">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469254A"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40C846E6"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NO</w:t>
                  </w:r>
                </w:p>
              </w:tc>
            </w:tr>
            <w:tr w:rsidR="00546E27" w:rsidRPr="00EB6A30" w14:paraId="24647883" w14:textId="77777777" w:rsidTr="00065BFD">
              <w:trPr>
                <w:gridAfter w:val="1"/>
                <w:wAfter w:w="1035" w:type="dxa"/>
                <w:trHeight w:val="491"/>
              </w:trPr>
              <w:tc>
                <w:tcPr>
                  <w:tcW w:w="5522" w:type="dxa"/>
                  <w:gridSpan w:val="2"/>
                  <w:tcBorders>
                    <w:right w:val="single" w:sz="4" w:space="0" w:color="auto"/>
                  </w:tcBorders>
                </w:tcPr>
                <w:p w14:paraId="72DDC744" w14:textId="77777777" w:rsidR="00546E27" w:rsidRPr="00EB6A30" w:rsidRDefault="00546E27" w:rsidP="00065BFD">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1394622228"/>
                  <w14:checkbox>
                    <w14:checked w14:val="0"/>
                    <w14:checkedState w14:val="0052" w14:font="Wingdings 2"/>
                    <w14:uncheckedState w14:val="2610" w14:font="MS Gothic"/>
                  </w14:checkbox>
                </w:sdtPr>
                <w:sdtEndPr/>
                <w:sdtContent>
                  <w:tc>
                    <w:tcPr>
                      <w:tcW w:w="1231" w:type="dxa"/>
                      <w:gridSpan w:val="2"/>
                      <w:tcBorders>
                        <w:top w:val="single" w:sz="4" w:space="0" w:color="auto"/>
                        <w:left w:val="single" w:sz="4" w:space="0" w:color="auto"/>
                        <w:bottom w:val="single" w:sz="4" w:space="0" w:color="auto"/>
                        <w:right w:val="single" w:sz="4" w:space="0" w:color="auto"/>
                      </w:tcBorders>
                    </w:tcPr>
                    <w:p w14:paraId="413283A0" w14:textId="19A762BB" w:rsidR="00546E27" w:rsidRPr="00EB6A30" w:rsidRDefault="00437535" w:rsidP="00065BFD">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876745769"/>
                  <w14:checkbox>
                    <w14:checked w14:val="1"/>
                    <w14:checkedState w14:val="0052" w14:font="Wingdings 2"/>
                    <w14:uncheckedState w14:val="2610" w14:font="MS Gothic"/>
                  </w14:checkbox>
                </w:sdtPr>
                <w:sdtEndPr/>
                <w:sdtContent>
                  <w:tc>
                    <w:tcPr>
                      <w:tcW w:w="1388" w:type="dxa"/>
                      <w:tcBorders>
                        <w:top w:val="single" w:sz="4" w:space="0" w:color="auto"/>
                        <w:left w:val="single" w:sz="4" w:space="0" w:color="auto"/>
                        <w:bottom w:val="single" w:sz="4" w:space="0" w:color="auto"/>
                        <w:right w:val="single" w:sz="4" w:space="0" w:color="auto"/>
                      </w:tcBorders>
                    </w:tcPr>
                    <w:p w14:paraId="49F057C8" w14:textId="732D0A4C" w:rsidR="00546E27" w:rsidRPr="00EB6A30" w:rsidRDefault="00437535" w:rsidP="00065BFD">
                      <w:pPr>
                        <w:spacing w:before="60" w:after="60"/>
                        <w:jc w:val="center"/>
                        <w:rPr>
                          <w:rFonts w:ascii="Arial" w:hAnsi="Arial" w:cs="Arial"/>
                          <w:sz w:val="20"/>
                        </w:rPr>
                      </w:pPr>
                      <w:r>
                        <w:rPr>
                          <w:rFonts w:ascii="Arial" w:hAnsi="Arial" w:cs="Arial"/>
                          <w:sz w:val="20"/>
                        </w:rPr>
                        <w:sym w:font="Wingdings 2" w:char="F052"/>
                      </w:r>
                    </w:p>
                  </w:tc>
                </w:sdtContent>
              </w:sdt>
            </w:tr>
            <w:tr w:rsidR="00546E27" w:rsidRPr="00EB6A30" w14:paraId="0CC902D4" w14:textId="77777777" w:rsidTr="00065BFD">
              <w:trPr>
                <w:gridAfter w:val="1"/>
                <w:wAfter w:w="1035" w:type="dxa"/>
                <w:trHeight w:val="969"/>
              </w:trPr>
              <w:tc>
                <w:tcPr>
                  <w:tcW w:w="5522" w:type="dxa"/>
                  <w:gridSpan w:val="2"/>
                </w:tcPr>
                <w:p w14:paraId="3D6FFFCC" w14:textId="77777777" w:rsidR="00546E27" w:rsidRPr="00EB6A30" w:rsidRDefault="00546E27" w:rsidP="00065BFD">
                  <w:pPr>
                    <w:ind w:right="-3795"/>
                    <w:rPr>
                      <w:rFonts w:ascii="Arial" w:hAnsi="Arial" w:cs="Arial"/>
                      <w:sz w:val="20"/>
                    </w:rPr>
                  </w:pPr>
                </w:p>
                <w:p w14:paraId="0CB51685" w14:textId="62E7D698" w:rsidR="00546E27" w:rsidRPr="00EB6A30" w:rsidRDefault="00546E27" w:rsidP="00065BFD">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1A2DA4E4" w14:textId="77777777" w:rsidR="00546E27" w:rsidRPr="00EB6A30" w:rsidRDefault="00546E27" w:rsidP="00065BFD">
                  <w:pPr>
                    <w:spacing w:before="60" w:after="60"/>
                    <w:ind w:left="1583"/>
                    <w:jc w:val="center"/>
                    <w:rPr>
                      <w:rFonts w:ascii="Arial" w:hAnsi="Arial" w:cs="Arial"/>
                      <w:b/>
                      <w:sz w:val="20"/>
                    </w:rPr>
                  </w:pPr>
                </w:p>
                <w:p w14:paraId="641B779F" w14:textId="77777777" w:rsidR="00546E27" w:rsidRPr="00EB6A30" w:rsidRDefault="00546E27" w:rsidP="00065BFD">
                  <w:pPr>
                    <w:spacing w:before="60" w:after="60"/>
                    <w:ind w:left="1583"/>
                    <w:jc w:val="center"/>
                    <w:rPr>
                      <w:rFonts w:ascii="Arial" w:hAnsi="Arial" w:cs="Arial"/>
                      <w:b/>
                      <w:sz w:val="20"/>
                    </w:rPr>
                  </w:pPr>
                </w:p>
              </w:tc>
            </w:tr>
            <w:tr w:rsidR="00546E27" w:rsidRPr="00EB6A30" w14:paraId="46169D93" w14:textId="77777777" w:rsidTr="00065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167E405B" w14:textId="77777777" w:rsidR="00546E27" w:rsidRPr="00EB6A30" w:rsidRDefault="00546E27" w:rsidP="00065BFD">
                  <w:pPr>
                    <w:jc w:val="cente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0477A586" w14:textId="77777777" w:rsidR="00546E27" w:rsidRPr="00EB6A30" w:rsidRDefault="00546E27" w:rsidP="00065BFD">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7D15BD93" w14:textId="77777777" w:rsidR="00546E27" w:rsidRPr="00EB6A30" w:rsidRDefault="00546E27" w:rsidP="00065BFD">
                  <w:pPr>
                    <w:jc w:val="center"/>
                    <w:rPr>
                      <w:rFonts w:ascii="Arial" w:hAnsi="Arial" w:cs="Arial"/>
                      <w:b/>
                      <w:sz w:val="20"/>
                    </w:rPr>
                  </w:pPr>
                  <w:r w:rsidRPr="00EB6A30">
                    <w:rPr>
                      <w:rFonts w:ascii="Arial" w:hAnsi="Arial" w:cs="Arial"/>
                      <w:b/>
                      <w:sz w:val="20"/>
                    </w:rPr>
                    <w:t>Local Content Threshold</w:t>
                  </w:r>
                </w:p>
              </w:tc>
            </w:tr>
            <w:tr w:rsidR="00546E27" w:rsidRPr="00EB6A30" w14:paraId="527F7ACB" w14:textId="77777777" w:rsidTr="00065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6CA7DCE7" w14:textId="50893992" w:rsidR="00546E27" w:rsidRPr="00C67975" w:rsidRDefault="00437535" w:rsidP="00065BFD">
                  <w:pPr>
                    <w:jc w:val="center"/>
                    <w:rPr>
                      <w:rFonts w:ascii="Arial" w:hAnsi="Arial" w:cs="Arial"/>
                      <w:sz w:val="20"/>
                    </w:rPr>
                  </w:pPr>
                  <w:r>
                    <w:rPr>
                      <w:rFonts w:ascii="Arial" w:hAnsi="Arial" w:cs="Arial"/>
                      <w:sz w:val="20"/>
                    </w:rPr>
                    <w:t>N/A</w:t>
                  </w:r>
                </w:p>
              </w:tc>
              <w:tc>
                <w:tcPr>
                  <w:tcW w:w="3057" w:type="dxa"/>
                  <w:gridSpan w:val="2"/>
                </w:tcPr>
                <w:p w14:paraId="7ED27536" w14:textId="5EC6DF67" w:rsidR="00546E27" w:rsidRPr="00C67975" w:rsidRDefault="00546E27" w:rsidP="00065BFD">
                  <w:pPr>
                    <w:jc w:val="center"/>
                    <w:rPr>
                      <w:rFonts w:ascii="Arial" w:hAnsi="Arial" w:cs="Arial"/>
                      <w:sz w:val="20"/>
                    </w:rPr>
                  </w:pPr>
                </w:p>
              </w:tc>
              <w:tc>
                <w:tcPr>
                  <w:tcW w:w="3062" w:type="dxa"/>
                  <w:gridSpan w:val="3"/>
                </w:tcPr>
                <w:p w14:paraId="6AE79D03" w14:textId="4583725B" w:rsidR="00546E27" w:rsidRPr="00C67975" w:rsidRDefault="00546E27" w:rsidP="00065BFD">
                  <w:pPr>
                    <w:jc w:val="center"/>
                    <w:rPr>
                      <w:rFonts w:ascii="Arial" w:hAnsi="Arial" w:cs="Arial"/>
                      <w:sz w:val="20"/>
                    </w:rPr>
                  </w:pPr>
                </w:p>
              </w:tc>
            </w:tr>
          </w:tbl>
          <w:p w14:paraId="7F969D93" w14:textId="77777777" w:rsidR="00546E27" w:rsidRDefault="00546E27" w:rsidP="00065BFD">
            <w:pPr>
              <w:spacing w:before="60" w:after="60" w:line="276" w:lineRule="auto"/>
              <w:rPr>
                <w:rFonts w:ascii="Arial" w:hAnsi="Arial" w:cs="Arial"/>
                <w:b/>
                <w:sz w:val="20"/>
              </w:rPr>
            </w:pPr>
          </w:p>
          <w:p w14:paraId="50281CD1" w14:textId="48C130B1" w:rsidR="00CA337A" w:rsidRPr="00726078" w:rsidRDefault="00546E27" w:rsidP="00065BFD">
            <w:pPr>
              <w:spacing w:before="60" w:after="60" w:line="276" w:lineRule="auto"/>
              <w:rPr>
                <w:rFonts w:ascii="Arial" w:hAnsi="Arial" w:cs="Arial"/>
                <w:sz w:val="20"/>
              </w:rPr>
            </w:pPr>
            <w:r w:rsidRPr="004E796C">
              <w:rPr>
                <w:rFonts w:ascii="Arial" w:hAnsi="Arial" w:cs="Arial"/>
                <w:b/>
                <w:sz w:val="20"/>
                <w:highlight w:val="yellow"/>
              </w:rPr>
              <w:t>NOTE</w:t>
            </w:r>
            <w:r w:rsidRPr="004E796C">
              <w:rPr>
                <w:rFonts w:ascii="Arial" w:hAnsi="Arial" w:cs="Arial"/>
                <w:sz w:val="20"/>
                <w:highlight w:val="yellow"/>
              </w:rPr>
              <w:t xml:space="preserve">: SBD 6.2 Declaration Form and Annex C (Local Content Declaration-Summary Schedule) are tender </w:t>
            </w:r>
            <w:r w:rsidR="00CA337A" w:rsidRPr="004E796C">
              <w:rPr>
                <w:rFonts w:ascii="Arial" w:hAnsi="Arial" w:cs="Arial"/>
                <w:sz w:val="20"/>
                <w:highlight w:val="yellow"/>
              </w:rPr>
              <w:t>returnable</w:t>
            </w:r>
            <w:r w:rsidRPr="004E796C">
              <w:rPr>
                <w:rFonts w:ascii="Arial" w:hAnsi="Arial" w:cs="Arial"/>
                <w:sz w:val="20"/>
                <w:highlight w:val="yellow"/>
              </w:rPr>
              <w:t xml:space="preserve"> if applicable.</w:t>
            </w:r>
          </w:p>
        </w:tc>
      </w:tr>
    </w:tbl>
    <w:p w14:paraId="2AAD244F" w14:textId="1F721D9C" w:rsidR="00203FB8" w:rsidRDefault="00203FB8" w:rsidP="00546E27">
      <w:pPr>
        <w:spacing w:before="60" w:after="60" w:line="276" w:lineRule="auto"/>
        <w:rPr>
          <w:ins w:id="1" w:author="Thomas Chuene" w:date="2024-07-08T11:25:00Z"/>
          <w:rFonts w:ascii="Arial" w:hAnsi="Arial" w:cs="Arial"/>
          <w:bCs/>
          <w:sz w:val="16"/>
          <w:szCs w:val="16"/>
        </w:rPr>
      </w:pPr>
    </w:p>
    <w:p w14:paraId="77E69DE5" w14:textId="7C94C27F" w:rsidR="00390CA7" w:rsidRDefault="00390CA7" w:rsidP="00546E27">
      <w:pPr>
        <w:spacing w:before="60" w:after="60" w:line="276" w:lineRule="auto"/>
        <w:rPr>
          <w:ins w:id="2" w:author="Thomas Chuene" w:date="2024-07-08T11:25:00Z"/>
          <w:rFonts w:ascii="Arial" w:hAnsi="Arial" w:cs="Arial"/>
          <w:bCs/>
          <w:sz w:val="16"/>
          <w:szCs w:val="16"/>
        </w:rPr>
      </w:pPr>
    </w:p>
    <w:p w14:paraId="71F68CC1" w14:textId="77777777" w:rsidR="00390CA7" w:rsidRPr="005B5A73" w:rsidRDefault="00390CA7" w:rsidP="00546E27">
      <w:pPr>
        <w:spacing w:before="60" w:after="60" w:line="276" w:lineRule="auto"/>
        <w:rPr>
          <w:rFonts w:ascii="Arial" w:hAnsi="Arial" w:cs="Arial"/>
          <w:bCs/>
          <w:sz w:val="16"/>
          <w:szCs w:val="16"/>
        </w:rPr>
      </w:pPr>
    </w:p>
    <w:p w14:paraId="0484581A" w14:textId="3EE08066" w:rsidR="00546E27" w:rsidRPr="00EB6A30" w:rsidRDefault="00546E27" w:rsidP="00546E27">
      <w:pPr>
        <w:spacing w:after="200" w:line="276" w:lineRule="auto"/>
        <w:rPr>
          <w:rFonts w:ascii="Arial" w:hAnsi="Arial" w:cs="Arial"/>
          <w:b/>
          <w:sz w:val="22"/>
        </w:rPr>
      </w:pPr>
      <w:r>
        <w:rPr>
          <w:rFonts w:ascii="Arial" w:hAnsi="Arial" w:cs="Arial"/>
          <w:b/>
        </w:rPr>
        <w:t>S</w:t>
      </w:r>
      <w:r w:rsidRPr="00EB6A30">
        <w:rPr>
          <w:rFonts w:ascii="Arial" w:hAnsi="Arial" w:cs="Arial"/>
          <w:b/>
          <w:sz w:val="22"/>
        </w:rPr>
        <w:t xml:space="preserve">ection </w:t>
      </w:r>
      <w:r w:rsidR="006F7826">
        <w:rPr>
          <w:rFonts w:ascii="Arial" w:hAnsi="Arial" w:cs="Arial"/>
          <w:b/>
          <w:sz w:val="22"/>
        </w:rPr>
        <w:t>3</w:t>
      </w:r>
      <w:r w:rsidRPr="00EB6A30">
        <w:rPr>
          <w:rFonts w:ascii="Arial" w:hAnsi="Arial" w:cs="Arial"/>
          <w:b/>
          <w:sz w:val="22"/>
        </w:rPr>
        <w:t xml:space="preserve">: </w:t>
      </w:r>
      <w:bookmarkStart w:id="3" w:name="_Hlk124873330"/>
      <w:r w:rsidRPr="008F177A">
        <w:rPr>
          <w:rFonts w:ascii="Arial" w:hAnsi="Arial" w:cs="Arial"/>
          <w:b/>
        </w:rPr>
        <w:t>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546E27" w:rsidRPr="000C5130" w14:paraId="47F124AD" w14:textId="77777777" w:rsidTr="00065BFD">
        <w:tc>
          <w:tcPr>
            <w:tcW w:w="9016" w:type="dxa"/>
            <w:shd w:val="clear" w:color="auto" w:fill="000000" w:themeFill="text1"/>
          </w:tcPr>
          <w:bookmarkEnd w:id="3"/>
          <w:p w14:paraId="1B4F3000" w14:textId="77777777" w:rsidR="00546E27" w:rsidRPr="000C5130" w:rsidRDefault="00546E27" w:rsidP="00065BFD">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546E27" w:rsidRPr="000C5130" w14:paraId="61CC959F" w14:textId="77777777" w:rsidTr="00065BFD">
        <w:trPr>
          <w:trHeight w:val="2424"/>
        </w:trPr>
        <w:tc>
          <w:tcPr>
            <w:tcW w:w="9016" w:type="dxa"/>
            <w:shd w:val="clear" w:color="auto" w:fill="FFFFFF" w:themeFill="background1"/>
          </w:tcPr>
          <w:p w14:paraId="38C567E2" w14:textId="00AA625A" w:rsidR="00E855AE" w:rsidRDefault="00E855AE" w:rsidP="00E855AE">
            <w:pPr>
              <w:tabs>
                <w:tab w:val="left" w:pos="720"/>
              </w:tabs>
              <w:spacing w:line="360" w:lineRule="auto"/>
              <w:jc w:val="both"/>
              <w:rPr>
                <w:rFonts w:ascii="Arial" w:hAnsi="Arial" w:cs="Arial"/>
                <w:sz w:val="20"/>
              </w:rPr>
            </w:pPr>
          </w:p>
          <w:p w14:paraId="3635C39E" w14:textId="7B2A5EFC" w:rsidR="00E855AE" w:rsidRPr="00B11F74" w:rsidRDefault="00E855AE" w:rsidP="00E855AE">
            <w:pPr>
              <w:tabs>
                <w:tab w:val="left" w:pos="720"/>
              </w:tabs>
              <w:spacing w:line="360" w:lineRule="auto"/>
              <w:jc w:val="both"/>
              <w:rPr>
                <w:rFonts w:ascii="Arial" w:hAnsi="Arial" w:cs="Arial"/>
                <w:sz w:val="20"/>
              </w:rPr>
            </w:pPr>
            <w:r w:rsidRPr="00E855AE">
              <w:rPr>
                <w:rFonts w:ascii="Arial" w:hAnsi="Arial" w:cs="Arial"/>
                <w:b/>
                <w:bCs/>
                <w:sz w:val="20"/>
              </w:rPr>
              <w:t>1.</w:t>
            </w:r>
            <w:r>
              <w:rPr>
                <w:rFonts w:ascii="Arial" w:hAnsi="Arial" w:cs="Arial"/>
                <w:sz w:val="20"/>
              </w:rPr>
              <w:t xml:space="preserve"> </w:t>
            </w:r>
            <w:r w:rsidRPr="00B11F74">
              <w:rPr>
                <w:rFonts w:ascii="Arial" w:hAnsi="Arial" w:cs="Arial"/>
                <w:b/>
                <w:sz w:val="22"/>
                <w:szCs w:val="22"/>
              </w:rPr>
              <w:t>Transformation – BBBEE Improvement or Retention Plan</w:t>
            </w:r>
          </w:p>
          <w:p w14:paraId="479E6774" w14:textId="77777777" w:rsidR="00E855AE" w:rsidRPr="00DD747B" w:rsidRDefault="00E855AE" w:rsidP="00E855AE">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22F3ABED" w14:textId="77777777" w:rsidR="00E855AE" w:rsidRPr="00DD747B" w:rsidRDefault="00E855AE" w:rsidP="00E855AE">
            <w:pPr>
              <w:pStyle w:val="ListParagraph"/>
              <w:spacing w:after="200" w:line="360" w:lineRule="auto"/>
              <w:ind w:left="0"/>
              <w:jc w:val="both"/>
              <w:rPr>
                <w:rFonts w:ascii="Arial" w:hAnsi="Arial" w:cs="Arial"/>
                <w:sz w:val="16"/>
                <w:szCs w:val="16"/>
              </w:rPr>
            </w:pPr>
          </w:p>
          <w:p w14:paraId="79177451"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13D643BC" w14:textId="77777777" w:rsidR="00E855AE" w:rsidRPr="00DD747B" w:rsidRDefault="00E855AE" w:rsidP="00E855AE">
            <w:pPr>
              <w:pStyle w:val="ListParagraph"/>
              <w:spacing w:after="200" w:line="360" w:lineRule="auto"/>
              <w:ind w:left="0"/>
              <w:jc w:val="both"/>
              <w:rPr>
                <w:rFonts w:ascii="Arial" w:hAnsi="Arial" w:cs="Arial"/>
                <w:sz w:val="16"/>
                <w:szCs w:val="16"/>
              </w:rPr>
            </w:pPr>
          </w:p>
          <w:p w14:paraId="1DF143F6"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4BC904D7" w14:textId="77777777" w:rsidR="00E855AE" w:rsidRPr="00DD747B" w:rsidRDefault="00E855AE" w:rsidP="00E855AE">
            <w:pPr>
              <w:pStyle w:val="ListParagraph"/>
              <w:spacing w:after="200" w:line="360" w:lineRule="auto"/>
              <w:ind w:left="0"/>
              <w:jc w:val="both"/>
              <w:rPr>
                <w:rFonts w:ascii="Arial" w:hAnsi="Arial" w:cs="Arial"/>
                <w:sz w:val="16"/>
                <w:szCs w:val="16"/>
              </w:rPr>
            </w:pPr>
          </w:p>
          <w:p w14:paraId="79CB8917"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10572128" w14:textId="77777777" w:rsidR="00E855AE" w:rsidRPr="00DD747B" w:rsidRDefault="00E855AE" w:rsidP="00E855AE">
            <w:pPr>
              <w:pStyle w:val="ListParagraph"/>
              <w:spacing w:after="200" w:line="360" w:lineRule="auto"/>
              <w:ind w:left="0"/>
              <w:jc w:val="both"/>
              <w:rPr>
                <w:rFonts w:ascii="Arial" w:hAnsi="Arial" w:cs="Arial"/>
                <w:sz w:val="16"/>
                <w:szCs w:val="16"/>
              </w:rPr>
            </w:pPr>
          </w:p>
          <w:p w14:paraId="799FC149"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00C711D9" w14:textId="77777777" w:rsidR="00E855AE" w:rsidRPr="00DD747B" w:rsidRDefault="00E855AE" w:rsidP="00E855AE">
            <w:pPr>
              <w:spacing w:line="360" w:lineRule="auto"/>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w:t>
            </w:r>
            <w:proofErr w:type="gramStart"/>
            <w:r w:rsidRPr="00DD747B">
              <w:rPr>
                <w:rFonts w:ascii="Arial" w:hAnsi="Arial" w:cs="Arial"/>
                <w:sz w:val="20"/>
              </w:rPr>
              <w:t>all of</w:t>
            </w:r>
            <w:proofErr w:type="gramEnd"/>
            <w:r w:rsidRPr="00DD747B">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4BED403A" w14:textId="429F5C87" w:rsidR="00546E27" w:rsidRPr="00E855AE" w:rsidRDefault="00546E27" w:rsidP="00E855AE">
            <w:pPr>
              <w:pStyle w:val="ListParagraph"/>
              <w:numPr>
                <w:ilvl w:val="0"/>
                <w:numId w:val="46"/>
              </w:numPr>
              <w:tabs>
                <w:tab w:val="left" w:pos="720"/>
              </w:tabs>
              <w:spacing w:line="360" w:lineRule="auto"/>
              <w:jc w:val="both"/>
              <w:rPr>
                <w:rFonts w:ascii="Arial" w:hAnsi="Arial" w:cs="Arial"/>
                <w:b/>
                <w:sz w:val="20"/>
                <w:u w:val="single"/>
                <w:lang w:val="en-ZA"/>
              </w:rPr>
            </w:pPr>
            <w:r w:rsidRPr="00E855AE">
              <w:rPr>
                <w:rFonts w:ascii="Arial" w:hAnsi="Arial" w:cs="Arial"/>
                <w:b/>
                <w:sz w:val="20"/>
                <w:u w:val="single"/>
                <w:lang w:val="en-ZA"/>
              </w:rPr>
              <w:t xml:space="preserve">Local Procurement Content </w:t>
            </w:r>
          </w:p>
          <w:p w14:paraId="67C5D134" w14:textId="77777777" w:rsidR="00546E27" w:rsidRDefault="00546E27" w:rsidP="00065BFD">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2AF79374" w14:textId="77777777" w:rsidR="00546E27" w:rsidRDefault="00546E27" w:rsidP="00065BFD">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76E0A1A1" w14:textId="77777777" w:rsidR="00546E27" w:rsidRDefault="00546E27" w:rsidP="00065BFD">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546E27" w14:paraId="7CDD35F8" w14:textId="77777777" w:rsidTr="00065BFD">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22A58B2F" w14:textId="77777777" w:rsidR="00546E27" w:rsidRDefault="00546E27" w:rsidP="00065BFD">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43D960EB" w14:textId="77777777" w:rsidR="00546E27" w:rsidRDefault="00546E27" w:rsidP="00065BFD">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0567DEDB" w14:textId="77777777" w:rsidR="00546E27" w:rsidRDefault="00546E27" w:rsidP="00065BFD">
                  <w:pPr>
                    <w:spacing w:line="276" w:lineRule="auto"/>
                    <w:jc w:val="center"/>
                    <w:rPr>
                      <w:rFonts w:ascii="Arial" w:hAnsi="Arial" w:cs="Arial"/>
                      <w:b/>
                      <w:sz w:val="20"/>
                    </w:rPr>
                  </w:pPr>
                  <w:r>
                    <w:rPr>
                      <w:rFonts w:ascii="Arial" w:hAnsi="Arial" w:cs="Arial"/>
                      <w:b/>
                      <w:sz w:val="20"/>
                    </w:rPr>
                    <w:t>Tenderer Proposal</w:t>
                  </w:r>
                </w:p>
              </w:tc>
            </w:tr>
            <w:tr w:rsidR="00546E27" w14:paraId="128FE3EC" w14:textId="77777777" w:rsidTr="00065BFD">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4D6C770F" w14:textId="77777777" w:rsidR="00546E27" w:rsidRDefault="00546E27" w:rsidP="00065BFD">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55205FFA" w14:textId="77777777" w:rsidR="00546E27" w:rsidRPr="007D4E0A" w:rsidRDefault="00546E27" w:rsidP="00065BFD">
                  <w:pPr>
                    <w:spacing w:line="276" w:lineRule="auto"/>
                    <w:jc w:val="center"/>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560ED861" w14:textId="77777777" w:rsidR="00546E27" w:rsidRPr="007D4E0A" w:rsidRDefault="00546E27" w:rsidP="00065BFD">
                  <w:pPr>
                    <w:spacing w:line="276" w:lineRule="auto"/>
                    <w:jc w:val="both"/>
                    <w:rPr>
                      <w:rFonts w:ascii="Arial" w:hAnsi="Arial" w:cs="Arial"/>
                      <w:sz w:val="20"/>
                    </w:rPr>
                  </w:pPr>
                </w:p>
              </w:tc>
            </w:tr>
          </w:tbl>
          <w:p w14:paraId="50F0AE3D" w14:textId="77777777" w:rsidR="00546E27" w:rsidRPr="00861BE0" w:rsidRDefault="00546E27" w:rsidP="00065BFD">
            <w:pPr>
              <w:tabs>
                <w:tab w:val="left" w:pos="720"/>
              </w:tabs>
              <w:spacing w:line="276" w:lineRule="auto"/>
              <w:jc w:val="both"/>
              <w:rPr>
                <w:rFonts w:ascii="Arial" w:hAnsi="Arial" w:cs="Arial"/>
                <w:sz w:val="20"/>
                <w:lang w:val="en-ZA"/>
              </w:rPr>
            </w:pPr>
          </w:p>
          <w:p w14:paraId="3C592E28" w14:textId="602ED63F" w:rsidR="00546E27" w:rsidRPr="00E855AE" w:rsidRDefault="00546E27" w:rsidP="00E855AE">
            <w:pPr>
              <w:pStyle w:val="ListParagraph"/>
              <w:numPr>
                <w:ilvl w:val="0"/>
                <w:numId w:val="46"/>
              </w:numPr>
              <w:tabs>
                <w:tab w:val="left" w:pos="720"/>
              </w:tabs>
              <w:spacing w:line="360" w:lineRule="auto"/>
              <w:jc w:val="both"/>
              <w:rPr>
                <w:rFonts w:ascii="Arial" w:hAnsi="Arial" w:cs="Arial"/>
                <w:b/>
                <w:sz w:val="20"/>
                <w:lang w:val="en-ZA"/>
              </w:rPr>
            </w:pPr>
            <w:r w:rsidRPr="00E855AE">
              <w:rPr>
                <w:rFonts w:ascii="Arial" w:hAnsi="Arial" w:cs="Arial"/>
                <w:b/>
                <w:sz w:val="20"/>
                <w:lang w:val="en-ZA"/>
              </w:rPr>
              <w:t>Jobs.</w:t>
            </w:r>
            <w:r w:rsidRPr="00E855AE">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444C7FC2" w14:textId="77777777" w:rsidR="00546E27" w:rsidRPr="00FA31B2" w:rsidRDefault="00546E27" w:rsidP="00065BFD">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546E27" w:rsidRPr="000C5130" w14:paraId="441223EB" w14:textId="77777777" w:rsidTr="00065BFD">
              <w:trPr>
                <w:trHeight w:val="341"/>
              </w:trPr>
              <w:tc>
                <w:tcPr>
                  <w:tcW w:w="3676" w:type="dxa"/>
                  <w:shd w:val="clear" w:color="auto" w:fill="D9D9D9" w:themeFill="background1" w:themeFillShade="D9"/>
                </w:tcPr>
                <w:p w14:paraId="45CE1D67" w14:textId="77777777" w:rsidR="00546E27" w:rsidRPr="000C5130" w:rsidRDefault="00546E27" w:rsidP="00065BFD">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0F4ACFCA" w14:textId="77777777" w:rsidR="00546E27" w:rsidRPr="000C5130" w:rsidRDefault="00546E27" w:rsidP="00065BFD">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546E27" w:rsidRPr="000C5130" w14:paraId="7586C167" w14:textId="77777777" w:rsidTr="00065BFD">
              <w:trPr>
                <w:trHeight w:val="359"/>
              </w:trPr>
              <w:tc>
                <w:tcPr>
                  <w:tcW w:w="3676" w:type="dxa"/>
                  <w:shd w:val="clear" w:color="auto" w:fill="auto"/>
                </w:tcPr>
                <w:p w14:paraId="06F8B64E" w14:textId="77777777" w:rsidR="00546E27" w:rsidRPr="000C5130" w:rsidRDefault="00546E27" w:rsidP="00065BFD">
                  <w:pPr>
                    <w:tabs>
                      <w:tab w:val="left" w:pos="720"/>
                    </w:tabs>
                    <w:spacing w:line="276" w:lineRule="auto"/>
                    <w:jc w:val="both"/>
                    <w:rPr>
                      <w:rFonts w:ascii="Arial" w:hAnsi="Arial" w:cs="Arial"/>
                      <w:sz w:val="20"/>
                    </w:rPr>
                  </w:pPr>
                </w:p>
              </w:tc>
              <w:tc>
                <w:tcPr>
                  <w:tcW w:w="3676" w:type="dxa"/>
                  <w:shd w:val="clear" w:color="auto" w:fill="auto"/>
                </w:tcPr>
                <w:p w14:paraId="0E769034" w14:textId="77777777" w:rsidR="00546E27" w:rsidRPr="000C5130" w:rsidRDefault="00546E27" w:rsidP="00065BFD">
                  <w:pPr>
                    <w:tabs>
                      <w:tab w:val="left" w:pos="720"/>
                    </w:tabs>
                    <w:spacing w:line="276" w:lineRule="auto"/>
                    <w:jc w:val="both"/>
                    <w:rPr>
                      <w:rFonts w:ascii="Arial" w:hAnsi="Arial" w:cs="Arial"/>
                      <w:sz w:val="20"/>
                    </w:rPr>
                  </w:pPr>
                </w:p>
              </w:tc>
            </w:tr>
          </w:tbl>
          <w:p w14:paraId="4DB67431" w14:textId="77777777" w:rsidR="00546E27" w:rsidRDefault="00546E27" w:rsidP="00065BFD">
            <w:pPr>
              <w:tabs>
                <w:tab w:val="left" w:pos="720"/>
              </w:tabs>
              <w:spacing w:line="360" w:lineRule="auto"/>
              <w:ind w:left="360"/>
              <w:jc w:val="both"/>
              <w:rPr>
                <w:rFonts w:ascii="Arial" w:hAnsi="Arial" w:cs="Arial"/>
                <w:b/>
                <w:sz w:val="20"/>
                <w:lang w:val="en-ZA"/>
              </w:rPr>
            </w:pPr>
          </w:p>
          <w:p w14:paraId="6B946BAB" w14:textId="77777777" w:rsidR="00546E27" w:rsidRPr="006E4F88" w:rsidRDefault="00546E27" w:rsidP="00065BFD">
            <w:pPr>
              <w:tabs>
                <w:tab w:val="left" w:pos="720"/>
              </w:tabs>
              <w:spacing w:line="360" w:lineRule="auto"/>
              <w:ind w:left="360"/>
              <w:jc w:val="both"/>
              <w:rPr>
                <w:rFonts w:ascii="Arial" w:hAnsi="Arial" w:cs="Arial"/>
                <w:b/>
                <w:sz w:val="20"/>
                <w:lang w:val="en-ZA"/>
              </w:rPr>
            </w:pPr>
          </w:p>
          <w:p w14:paraId="37F3603B" w14:textId="77777777" w:rsidR="00546E27" w:rsidRDefault="00546E27" w:rsidP="00065BFD">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546E27" w:rsidRPr="000C5130" w14:paraId="261A8C13" w14:textId="77777777" w:rsidTr="00065BFD">
              <w:trPr>
                <w:trHeight w:val="287"/>
              </w:trPr>
              <w:tc>
                <w:tcPr>
                  <w:tcW w:w="3694" w:type="dxa"/>
                  <w:shd w:val="clear" w:color="auto" w:fill="D9D9D9" w:themeFill="background1" w:themeFillShade="D9"/>
                </w:tcPr>
                <w:p w14:paraId="0EBF7A7F" w14:textId="77777777" w:rsidR="00546E27" w:rsidRPr="000C5130" w:rsidRDefault="00546E27" w:rsidP="00065BFD">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62CB236A" w14:textId="77777777" w:rsidR="00546E27" w:rsidRPr="000C5130" w:rsidRDefault="00546E27" w:rsidP="00065BFD">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546E27" w:rsidRPr="000C5130" w14:paraId="3D896740" w14:textId="77777777" w:rsidTr="00065BFD">
              <w:trPr>
                <w:trHeight w:val="302"/>
              </w:trPr>
              <w:tc>
                <w:tcPr>
                  <w:tcW w:w="3694" w:type="dxa"/>
                  <w:shd w:val="clear" w:color="auto" w:fill="auto"/>
                </w:tcPr>
                <w:p w14:paraId="637C8453" w14:textId="77777777" w:rsidR="00546E27" w:rsidRPr="000C5130" w:rsidRDefault="00546E27" w:rsidP="00065BFD">
                  <w:pPr>
                    <w:tabs>
                      <w:tab w:val="left" w:pos="720"/>
                    </w:tabs>
                    <w:spacing w:line="276" w:lineRule="auto"/>
                    <w:jc w:val="both"/>
                    <w:rPr>
                      <w:rFonts w:ascii="Arial" w:hAnsi="Arial" w:cs="Arial"/>
                      <w:sz w:val="20"/>
                    </w:rPr>
                  </w:pPr>
                </w:p>
              </w:tc>
              <w:tc>
                <w:tcPr>
                  <w:tcW w:w="3694" w:type="dxa"/>
                  <w:shd w:val="clear" w:color="auto" w:fill="auto"/>
                </w:tcPr>
                <w:p w14:paraId="3AED52AC" w14:textId="77777777" w:rsidR="00546E27" w:rsidRPr="000C5130" w:rsidRDefault="00546E27" w:rsidP="00065BFD">
                  <w:pPr>
                    <w:tabs>
                      <w:tab w:val="left" w:pos="720"/>
                    </w:tabs>
                    <w:spacing w:line="276" w:lineRule="auto"/>
                    <w:jc w:val="both"/>
                    <w:rPr>
                      <w:rFonts w:ascii="Arial" w:hAnsi="Arial" w:cs="Arial"/>
                      <w:sz w:val="20"/>
                    </w:rPr>
                  </w:pPr>
                </w:p>
              </w:tc>
            </w:tr>
          </w:tbl>
          <w:p w14:paraId="5B4AE920" w14:textId="77777777" w:rsidR="00546E27" w:rsidRDefault="00546E27" w:rsidP="00065BFD">
            <w:pPr>
              <w:pStyle w:val="ListParagraph"/>
              <w:rPr>
                <w:rFonts w:ascii="Arial" w:hAnsi="Arial" w:cs="Arial"/>
                <w:b/>
                <w:sz w:val="20"/>
                <w:lang w:val="en-ZA"/>
              </w:rPr>
            </w:pPr>
          </w:p>
          <w:p w14:paraId="63DE5986" w14:textId="77777777" w:rsidR="00546E27" w:rsidRDefault="00546E27" w:rsidP="00065BFD">
            <w:pPr>
              <w:pStyle w:val="ListParagraph"/>
              <w:rPr>
                <w:rFonts w:ascii="Arial" w:hAnsi="Arial" w:cs="Arial"/>
                <w:b/>
                <w:sz w:val="20"/>
                <w:lang w:val="en-ZA"/>
              </w:rPr>
            </w:pPr>
          </w:p>
          <w:p w14:paraId="27A36005" w14:textId="41A76487" w:rsidR="004E796C" w:rsidRDefault="004E796C" w:rsidP="00DC2282">
            <w:pPr>
              <w:tabs>
                <w:tab w:val="left" w:pos="720"/>
              </w:tabs>
              <w:spacing w:line="276" w:lineRule="auto"/>
              <w:jc w:val="both"/>
              <w:rPr>
                <w:rFonts w:ascii="Arial" w:hAnsi="Arial" w:cs="Arial"/>
                <w:b/>
                <w:sz w:val="20"/>
                <w:lang w:val="en-ZA"/>
              </w:rPr>
            </w:pPr>
          </w:p>
          <w:p w14:paraId="4DC8582C" w14:textId="77777777" w:rsidR="004E796C" w:rsidRDefault="004E796C" w:rsidP="00065BFD">
            <w:pPr>
              <w:tabs>
                <w:tab w:val="left" w:pos="720"/>
              </w:tabs>
              <w:spacing w:line="276" w:lineRule="auto"/>
              <w:ind w:left="360"/>
              <w:jc w:val="both"/>
              <w:rPr>
                <w:rFonts w:ascii="Arial" w:hAnsi="Arial" w:cs="Arial"/>
                <w:b/>
                <w:sz w:val="20"/>
                <w:lang w:val="en-ZA"/>
              </w:rPr>
            </w:pPr>
          </w:p>
          <w:p w14:paraId="6278ACFF" w14:textId="77777777" w:rsidR="00434645" w:rsidRDefault="00434645" w:rsidP="00065BFD">
            <w:pPr>
              <w:tabs>
                <w:tab w:val="left" w:pos="720"/>
              </w:tabs>
              <w:spacing w:line="276" w:lineRule="auto"/>
              <w:ind w:left="360"/>
              <w:jc w:val="both"/>
              <w:rPr>
                <w:rFonts w:ascii="Arial" w:hAnsi="Arial" w:cs="Arial"/>
                <w:b/>
                <w:sz w:val="20"/>
                <w:lang w:val="en-ZA"/>
              </w:rPr>
            </w:pPr>
          </w:p>
          <w:p w14:paraId="515BCCB1" w14:textId="77777777" w:rsidR="00434645" w:rsidRDefault="00434645" w:rsidP="00065BFD">
            <w:pPr>
              <w:tabs>
                <w:tab w:val="left" w:pos="720"/>
              </w:tabs>
              <w:spacing w:line="276" w:lineRule="auto"/>
              <w:ind w:left="360"/>
              <w:jc w:val="both"/>
              <w:rPr>
                <w:rFonts w:ascii="Arial" w:hAnsi="Arial" w:cs="Arial"/>
                <w:b/>
                <w:sz w:val="20"/>
                <w:lang w:val="en-ZA"/>
              </w:rPr>
            </w:pPr>
          </w:p>
          <w:p w14:paraId="7EB1A0AD" w14:textId="630BB109" w:rsidR="00546E27" w:rsidRPr="00E855AE" w:rsidRDefault="00546E27" w:rsidP="00E855AE">
            <w:pPr>
              <w:pStyle w:val="ListParagraph"/>
              <w:numPr>
                <w:ilvl w:val="0"/>
                <w:numId w:val="46"/>
              </w:numPr>
              <w:tabs>
                <w:tab w:val="left" w:pos="720"/>
              </w:tabs>
              <w:spacing w:line="276" w:lineRule="auto"/>
              <w:jc w:val="both"/>
              <w:rPr>
                <w:rFonts w:ascii="Arial" w:hAnsi="Arial" w:cs="Arial"/>
                <w:b/>
                <w:sz w:val="20"/>
                <w:lang w:val="en-ZA"/>
              </w:rPr>
            </w:pPr>
            <w:r w:rsidRPr="00E855AE">
              <w:rPr>
                <w:rFonts w:ascii="Arial" w:hAnsi="Arial" w:cs="Arial"/>
                <w:b/>
                <w:sz w:val="20"/>
                <w:lang w:val="en-ZA"/>
              </w:rPr>
              <w:t>Skills development</w:t>
            </w:r>
          </w:p>
          <w:p w14:paraId="7F6E1404" w14:textId="77777777" w:rsidR="00546E27" w:rsidRDefault="00546E27" w:rsidP="00065BFD">
            <w:pPr>
              <w:tabs>
                <w:tab w:val="left" w:pos="720"/>
              </w:tabs>
              <w:jc w:val="both"/>
              <w:rPr>
                <w:rFonts w:ascii="Arial" w:hAnsi="Arial" w:cs="Arial"/>
                <w:sz w:val="20"/>
              </w:rPr>
            </w:pPr>
          </w:p>
          <w:p w14:paraId="3D02D15E" w14:textId="55AB9914" w:rsidR="00546E27" w:rsidRPr="000C5130" w:rsidRDefault="00546E27" w:rsidP="00065BFD">
            <w:pPr>
              <w:tabs>
                <w:tab w:val="left" w:pos="720"/>
              </w:tabs>
              <w:spacing w:line="360" w:lineRule="auto"/>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in a table below for developing the skills of unemployed candidates in the country. </w:t>
            </w:r>
            <w:r w:rsidRPr="002232D4">
              <w:rPr>
                <w:rFonts w:ascii="Arial" w:hAnsi="Arial" w:cs="Arial"/>
                <w:sz w:val="20"/>
              </w:rPr>
              <w:t xml:space="preserve">Skills development </w:t>
            </w:r>
            <w:r>
              <w:rPr>
                <w:rFonts w:ascii="Arial" w:hAnsi="Arial" w:cs="Arial"/>
                <w:sz w:val="20"/>
              </w:rPr>
              <w:t>is intended to address</w:t>
            </w:r>
            <w:r w:rsidRPr="002232D4">
              <w:rPr>
                <w:rFonts w:ascii="Arial" w:hAnsi="Arial" w:cs="Arial"/>
                <w:sz w:val="20"/>
              </w:rPr>
              <w:t xml:space="preserve"> Eskom’s core, scarce and critical skills and </w:t>
            </w:r>
            <w:r w:rsidR="00005A8B">
              <w:rPr>
                <w:rFonts w:ascii="Arial" w:hAnsi="Arial" w:cs="Arial"/>
                <w:sz w:val="20"/>
              </w:rPr>
              <w:t>the</w:t>
            </w:r>
            <w:r w:rsidRPr="002232D4">
              <w:rPr>
                <w:rFonts w:ascii="Arial" w:hAnsi="Arial" w:cs="Arial"/>
                <w:sz w:val="20"/>
              </w:rPr>
              <w:t xml:space="preserve"> scarce and critical skills.  These skills are also included in a </w:t>
            </w:r>
            <w:r>
              <w:rPr>
                <w:rFonts w:ascii="Arial" w:hAnsi="Arial" w:cs="Arial"/>
                <w:sz w:val="20"/>
              </w:rPr>
              <w:t xml:space="preserve">2020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43937.   C</w:t>
            </w:r>
            <w:r w:rsidRPr="002232D4">
              <w:rPr>
                <w:rFonts w:ascii="Arial" w:hAnsi="Arial" w:cs="Arial"/>
                <w:sz w:val="20"/>
              </w:rPr>
              <w:t>andidates shall be from all provinces in the country, and their composition shall be representative of the population demographics of South Africa</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5"/>
              <w:gridCol w:w="1301"/>
              <w:gridCol w:w="1333"/>
              <w:gridCol w:w="1310"/>
              <w:gridCol w:w="1664"/>
            </w:tblGrid>
            <w:tr w:rsidR="004E796C" w:rsidRPr="000C5130" w14:paraId="241C348B" w14:textId="77777777" w:rsidTr="004E796C">
              <w:trPr>
                <w:trHeight w:val="359"/>
              </w:trPr>
              <w:tc>
                <w:tcPr>
                  <w:tcW w:w="2575" w:type="dxa"/>
                  <w:shd w:val="clear" w:color="auto" w:fill="D9D9D9" w:themeFill="background1" w:themeFillShade="D9"/>
                </w:tcPr>
                <w:p w14:paraId="3026DCFD" w14:textId="77777777" w:rsidR="004E796C" w:rsidRPr="000C5130" w:rsidRDefault="004E796C" w:rsidP="00065BFD">
                  <w:pPr>
                    <w:tabs>
                      <w:tab w:val="left" w:pos="720"/>
                    </w:tabs>
                    <w:jc w:val="center"/>
                    <w:rPr>
                      <w:rFonts w:ascii="Arial" w:hAnsi="Arial" w:cs="Arial"/>
                      <w:b/>
                      <w:sz w:val="20"/>
                    </w:rPr>
                  </w:pPr>
                  <w:r>
                    <w:rPr>
                      <w:rFonts w:ascii="Arial" w:hAnsi="Arial" w:cs="Arial"/>
                      <w:b/>
                      <w:sz w:val="20"/>
                    </w:rPr>
                    <w:t>Skill type / Occupation</w:t>
                  </w:r>
                </w:p>
              </w:tc>
              <w:tc>
                <w:tcPr>
                  <w:tcW w:w="1301" w:type="dxa"/>
                  <w:shd w:val="clear" w:color="auto" w:fill="D9D9D9" w:themeFill="background1" w:themeFillShade="D9"/>
                </w:tcPr>
                <w:p w14:paraId="5DF8A795" w14:textId="77777777" w:rsidR="004E796C" w:rsidRDefault="004E796C" w:rsidP="00065BFD">
                  <w:pPr>
                    <w:tabs>
                      <w:tab w:val="left" w:pos="720"/>
                    </w:tabs>
                    <w:jc w:val="center"/>
                    <w:rPr>
                      <w:rFonts w:ascii="Arial" w:hAnsi="Arial" w:cs="Arial"/>
                      <w:b/>
                      <w:sz w:val="20"/>
                    </w:rPr>
                  </w:pPr>
                  <w:r>
                    <w:rPr>
                      <w:rFonts w:ascii="Arial" w:hAnsi="Arial" w:cs="Arial"/>
                      <w:b/>
                      <w:sz w:val="20"/>
                    </w:rPr>
                    <w:t>Eskom target</w:t>
                  </w:r>
                </w:p>
              </w:tc>
              <w:tc>
                <w:tcPr>
                  <w:tcW w:w="1333" w:type="dxa"/>
                  <w:shd w:val="clear" w:color="auto" w:fill="D9D9D9" w:themeFill="background1" w:themeFillShade="D9"/>
                </w:tcPr>
                <w:p w14:paraId="6639EDC3" w14:textId="47B27AD8" w:rsidR="004E796C" w:rsidRDefault="004E796C" w:rsidP="00065BFD">
                  <w:pPr>
                    <w:tabs>
                      <w:tab w:val="left" w:pos="720"/>
                    </w:tabs>
                    <w:jc w:val="center"/>
                    <w:rPr>
                      <w:rFonts w:ascii="Arial" w:hAnsi="Arial" w:cs="Arial"/>
                      <w:b/>
                      <w:sz w:val="20"/>
                    </w:rPr>
                  </w:pPr>
                  <w:r>
                    <w:rPr>
                      <w:rFonts w:ascii="Arial" w:hAnsi="Arial" w:cs="Arial"/>
                      <w:b/>
                      <w:sz w:val="20"/>
                    </w:rPr>
                    <w:t>Entry Level</w:t>
                  </w:r>
                </w:p>
              </w:tc>
              <w:tc>
                <w:tcPr>
                  <w:tcW w:w="1310" w:type="dxa"/>
                  <w:shd w:val="clear" w:color="auto" w:fill="D9D9D9" w:themeFill="background1" w:themeFillShade="D9"/>
                </w:tcPr>
                <w:p w14:paraId="758B41D1" w14:textId="561F6902" w:rsidR="004E796C" w:rsidRDefault="004E796C" w:rsidP="00065BFD">
                  <w:pPr>
                    <w:tabs>
                      <w:tab w:val="left" w:pos="720"/>
                    </w:tabs>
                    <w:jc w:val="center"/>
                    <w:rPr>
                      <w:rFonts w:ascii="Arial" w:hAnsi="Arial" w:cs="Arial"/>
                      <w:b/>
                      <w:sz w:val="20"/>
                    </w:rPr>
                  </w:pPr>
                  <w:r>
                    <w:rPr>
                      <w:rFonts w:ascii="Arial" w:hAnsi="Arial" w:cs="Arial"/>
                      <w:b/>
                      <w:sz w:val="20"/>
                    </w:rPr>
                    <w:t>Output</w:t>
                  </w:r>
                </w:p>
              </w:tc>
              <w:tc>
                <w:tcPr>
                  <w:tcW w:w="1664" w:type="dxa"/>
                  <w:shd w:val="clear" w:color="auto" w:fill="D9D9D9" w:themeFill="background1" w:themeFillShade="D9"/>
                </w:tcPr>
                <w:p w14:paraId="2741D885" w14:textId="0A6225F4" w:rsidR="004E796C" w:rsidRPr="000C5130" w:rsidRDefault="004E796C" w:rsidP="004E796C">
                  <w:pPr>
                    <w:tabs>
                      <w:tab w:val="left" w:pos="720"/>
                    </w:tabs>
                    <w:rPr>
                      <w:rFonts w:ascii="Arial" w:hAnsi="Arial" w:cs="Arial"/>
                      <w:b/>
                      <w:sz w:val="20"/>
                    </w:rPr>
                  </w:pPr>
                  <w:r>
                    <w:rPr>
                      <w:rFonts w:ascii="Arial" w:hAnsi="Arial" w:cs="Arial"/>
                      <w:b/>
                      <w:sz w:val="20"/>
                    </w:rPr>
                    <w:t>Tenderers Proposal</w:t>
                  </w:r>
                </w:p>
              </w:tc>
            </w:tr>
            <w:tr w:rsidR="004E796C" w:rsidRPr="000C5130" w14:paraId="4ED2613C" w14:textId="77777777" w:rsidTr="004E796C">
              <w:trPr>
                <w:trHeight w:val="359"/>
              </w:trPr>
              <w:tc>
                <w:tcPr>
                  <w:tcW w:w="2575" w:type="dxa"/>
                  <w:shd w:val="clear" w:color="auto" w:fill="auto"/>
                  <w:vAlign w:val="bottom"/>
                </w:tcPr>
                <w:p w14:paraId="6918843F" w14:textId="022D3DDE" w:rsidR="004E796C" w:rsidRPr="008A3FC8" w:rsidRDefault="00437535" w:rsidP="00DC2282">
                  <w:pPr>
                    <w:spacing w:line="276" w:lineRule="auto"/>
                    <w:rPr>
                      <w:rFonts w:ascii="Arial" w:hAnsi="Arial" w:cs="Arial"/>
                      <w:sz w:val="20"/>
                    </w:rPr>
                  </w:pPr>
                  <w:r>
                    <w:rPr>
                      <w:rFonts w:ascii="Arial" w:hAnsi="Arial" w:cs="Arial"/>
                      <w:sz w:val="20"/>
                    </w:rPr>
                    <w:t>N</w:t>
                  </w:r>
                  <w:r w:rsidR="006B00B4">
                    <w:rPr>
                      <w:rFonts w:ascii="Arial" w:hAnsi="Arial" w:cs="Arial"/>
                      <w:sz w:val="20"/>
                    </w:rPr>
                    <w:t xml:space="preserve">ot feasible </w:t>
                  </w:r>
                </w:p>
              </w:tc>
              <w:tc>
                <w:tcPr>
                  <w:tcW w:w="1301" w:type="dxa"/>
                </w:tcPr>
                <w:p w14:paraId="6C96573A" w14:textId="78628BF6" w:rsidR="004E796C" w:rsidRDefault="004E796C" w:rsidP="00065BFD">
                  <w:pPr>
                    <w:jc w:val="center"/>
                    <w:rPr>
                      <w:rFonts w:ascii="Arial" w:hAnsi="Arial" w:cs="Arial"/>
                      <w:sz w:val="20"/>
                    </w:rPr>
                  </w:pPr>
                </w:p>
              </w:tc>
              <w:tc>
                <w:tcPr>
                  <w:tcW w:w="1333" w:type="dxa"/>
                </w:tcPr>
                <w:p w14:paraId="13DA1503" w14:textId="323D6543" w:rsidR="004E796C" w:rsidRPr="008A3FC8" w:rsidRDefault="004E796C" w:rsidP="00065BFD">
                  <w:pPr>
                    <w:tabs>
                      <w:tab w:val="left" w:pos="720"/>
                    </w:tabs>
                    <w:jc w:val="center"/>
                    <w:rPr>
                      <w:rFonts w:ascii="Arial" w:hAnsi="Arial" w:cs="Arial"/>
                      <w:b/>
                      <w:sz w:val="20"/>
                    </w:rPr>
                  </w:pPr>
                </w:p>
              </w:tc>
              <w:tc>
                <w:tcPr>
                  <w:tcW w:w="1310" w:type="dxa"/>
                </w:tcPr>
                <w:p w14:paraId="232C9EE2" w14:textId="3B727D4A" w:rsidR="004E796C" w:rsidRPr="008A3FC8" w:rsidRDefault="004E796C" w:rsidP="00065BFD">
                  <w:pPr>
                    <w:tabs>
                      <w:tab w:val="left" w:pos="720"/>
                    </w:tabs>
                    <w:jc w:val="center"/>
                    <w:rPr>
                      <w:rFonts w:ascii="Arial" w:hAnsi="Arial" w:cs="Arial"/>
                      <w:b/>
                      <w:sz w:val="20"/>
                    </w:rPr>
                  </w:pPr>
                </w:p>
              </w:tc>
              <w:tc>
                <w:tcPr>
                  <w:tcW w:w="1664" w:type="dxa"/>
                </w:tcPr>
                <w:p w14:paraId="5E9D2CF3" w14:textId="7A68D7D2" w:rsidR="004E796C" w:rsidRPr="008A3FC8" w:rsidRDefault="004E796C" w:rsidP="00065BFD">
                  <w:pPr>
                    <w:tabs>
                      <w:tab w:val="left" w:pos="720"/>
                    </w:tabs>
                    <w:jc w:val="center"/>
                    <w:rPr>
                      <w:rFonts w:ascii="Arial" w:hAnsi="Arial" w:cs="Arial"/>
                      <w:b/>
                      <w:sz w:val="20"/>
                    </w:rPr>
                  </w:pPr>
                </w:p>
              </w:tc>
            </w:tr>
            <w:tr w:rsidR="004E796C" w:rsidRPr="000C5130" w14:paraId="663D7228" w14:textId="77777777" w:rsidTr="004E796C">
              <w:trPr>
                <w:trHeight w:val="359"/>
              </w:trPr>
              <w:tc>
                <w:tcPr>
                  <w:tcW w:w="2575" w:type="dxa"/>
                  <w:shd w:val="clear" w:color="auto" w:fill="auto"/>
                  <w:vAlign w:val="bottom"/>
                </w:tcPr>
                <w:p w14:paraId="77E91768" w14:textId="2053D27B" w:rsidR="004E796C" w:rsidRDefault="004E796C" w:rsidP="00065BFD">
                  <w:pPr>
                    <w:spacing w:line="276" w:lineRule="auto"/>
                    <w:rPr>
                      <w:rFonts w:ascii="Arial" w:hAnsi="Arial" w:cs="Arial"/>
                      <w:sz w:val="20"/>
                    </w:rPr>
                  </w:pPr>
                </w:p>
              </w:tc>
              <w:tc>
                <w:tcPr>
                  <w:tcW w:w="1301" w:type="dxa"/>
                </w:tcPr>
                <w:p w14:paraId="4433DE1A" w14:textId="5A523F50" w:rsidR="004E796C" w:rsidRDefault="004E796C" w:rsidP="00065BFD">
                  <w:pPr>
                    <w:jc w:val="center"/>
                    <w:rPr>
                      <w:rFonts w:ascii="Arial" w:hAnsi="Arial" w:cs="Arial"/>
                      <w:sz w:val="20"/>
                    </w:rPr>
                  </w:pPr>
                </w:p>
              </w:tc>
              <w:tc>
                <w:tcPr>
                  <w:tcW w:w="1333" w:type="dxa"/>
                </w:tcPr>
                <w:p w14:paraId="28EF0D52" w14:textId="77777777" w:rsidR="004E796C" w:rsidRPr="008A3FC8" w:rsidRDefault="004E796C" w:rsidP="00065BFD">
                  <w:pPr>
                    <w:tabs>
                      <w:tab w:val="left" w:pos="720"/>
                    </w:tabs>
                    <w:jc w:val="center"/>
                    <w:rPr>
                      <w:rFonts w:ascii="Arial" w:hAnsi="Arial" w:cs="Arial"/>
                      <w:b/>
                      <w:sz w:val="20"/>
                    </w:rPr>
                  </w:pPr>
                </w:p>
              </w:tc>
              <w:tc>
                <w:tcPr>
                  <w:tcW w:w="1310" w:type="dxa"/>
                </w:tcPr>
                <w:p w14:paraId="578C200E" w14:textId="77777777" w:rsidR="004E796C" w:rsidRPr="008A3FC8" w:rsidRDefault="004E796C" w:rsidP="00065BFD">
                  <w:pPr>
                    <w:tabs>
                      <w:tab w:val="left" w:pos="720"/>
                    </w:tabs>
                    <w:jc w:val="center"/>
                    <w:rPr>
                      <w:rFonts w:ascii="Arial" w:hAnsi="Arial" w:cs="Arial"/>
                      <w:b/>
                      <w:sz w:val="20"/>
                    </w:rPr>
                  </w:pPr>
                </w:p>
              </w:tc>
              <w:tc>
                <w:tcPr>
                  <w:tcW w:w="1664" w:type="dxa"/>
                </w:tcPr>
                <w:p w14:paraId="14DC65E3" w14:textId="01D806DE" w:rsidR="004E796C" w:rsidRPr="008A3FC8" w:rsidRDefault="004E796C" w:rsidP="00065BFD">
                  <w:pPr>
                    <w:tabs>
                      <w:tab w:val="left" w:pos="720"/>
                    </w:tabs>
                    <w:jc w:val="center"/>
                    <w:rPr>
                      <w:rFonts w:ascii="Arial" w:hAnsi="Arial" w:cs="Arial"/>
                      <w:b/>
                      <w:sz w:val="20"/>
                    </w:rPr>
                  </w:pPr>
                </w:p>
              </w:tc>
            </w:tr>
          </w:tbl>
          <w:p w14:paraId="2B976CEA" w14:textId="17EF12B5" w:rsidR="00546E27" w:rsidRDefault="00546E27" w:rsidP="00437535">
            <w:pPr>
              <w:tabs>
                <w:tab w:val="left" w:pos="720"/>
              </w:tabs>
              <w:jc w:val="both"/>
              <w:rPr>
                <w:rFonts w:ascii="Arial" w:hAnsi="Arial" w:cs="Arial"/>
                <w:sz w:val="20"/>
                <w:lang w:val="en-ZA"/>
              </w:rPr>
            </w:pPr>
          </w:p>
          <w:p w14:paraId="238D4942" w14:textId="77777777" w:rsidR="00DC2282" w:rsidRDefault="00DC2282" w:rsidP="00DC2282">
            <w:pPr>
              <w:tabs>
                <w:tab w:val="left" w:pos="720"/>
              </w:tabs>
              <w:jc w:val="both"/>
              <w:rPr>
                <w:rFonts w:ascii="Arial" w:hAnsi="Arial" w:cs="Arial"/>
                <w:sz w:val="20"/>
                <w:lang w:val="en-ZA"/>
              </w:rPr>
            </w:pPr>
          </w:p>
          <w:p w14:paraId="6B3A1D7A" w14:textId="77777777" w:rsidR="00546E27" w:rsidRPr="004D5F75" w:rsidRDefault="00546E27" w:rsidP="00065BFD">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The process of developing these skills shall involve the participation by tenderers directly and through their supply network.  In certain cases, the SETA</w:t>
            </w:r>
            <w:r>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2F89D4AC" w14:textId="77777777" w:rsidR="00546E27" w:rsidRPr="004D5F75" w:rsidRDefault="00546E27" w:rsidP="00065BFD">
            <w:pPr>
              <w:spacing w:after="200" w:line="360" w:lineRule="auto"/>
              <w:ind w:left="360"/>
              <w:contextualSpacing/>
              <w:jc w:val="both"/>
              <w:rPr>
                <w:rFonts w:ascii="Arial" w:eastAsia="Calibri" w:hAnsi="Arial" w:cs="Arial"/>
                <w:sz w:val="20"/>
                <w:szCs w:val="22"/>
                <w:lang w:val="en-ZA"/>
              </w:rPr>
            </w:pPr>
          </w:p>
          <w:p w14:paraId="71443C5C" w14:textId="38E30464" w:rsidR="00546E27" w:rsidRPr="000C5130" w:rsidRDefault="00546E27" w:rsidP="00005A8B">
            <w:pPr>
              <w:spacing w:after="200" w:line="360" w:lineRule="auto"/>
              <w:ind w:left="360"/>
              <w:contextualSpacing/>
              <w:jc w:val="both"/>
              <w:rPr>
                <w:rFonts w:ascii="Arial" w:hAnsi="Arial" w:cs="Arial"/>
                <w:sz w:val="20"/>
              </w:rPr>
            </w:pPr>
            <w:r w:rsidRPr="00005A8B">
              <w:rPr>
                <w:rFonts w:ascii="Arial" w:eastAsia="Calibri" w:hAnsi="Arial" w:cs="Arial"/>
                <w:b/>
                <w:bCs/>
                <w:sz w:val="20"/>
                <w:szCs w:val="22"/>
                <w:u w:val="single"/>
                <w:lang w:val="en-ZA"/>
              </w:rPr>
              <w:t>Note</w:t>
            </w:r>
            <w:r>
              <w:rPr>
                <w:rFonts w:ascii="Arial" w:eastAsia="Calibri" w:hAnsi="Arial" w:cs="Arial"/>
                <w:sz w:val="20"/>
                <w:szCs w:val="22"/>
                <w:lang w:val="en-ZA"/>
              </w:rPr>
              <w:t>:</w:t>
            </w:r>
            <w:r w:rsidRPr="004D5F75">
              <w:rPr>
                <w:rFonts w:ascii="Arial" w:eastAsia="Calibri" w:hAnsi="Arial" w:cs="Arial"/>
                <w:sz w:val="20"/>
                <w:szCs w:val="22"/>
                <w:lang w:val="en-ZA"/>
              </w:rPr>
              <w:t xml:space="preserve"> </w:t>
            </w:r>
            <w:r w:rsidR="00005A8B">
              <w:rPr>
                <w:rFonts w:ascii="Arial" w:hAnsi="Arial" w:cs="Arial"/>
                <w:sz w:val="22"/>
                <w:szCs w:val="22"/>
              </w:rPr>
              <w:t>That these targets for skills development candidates categorically exclude Eskom employees and registered learners. The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p w14:paraId="4B7AD2E5" w14:textId="77777777" w:rsidR="00005A8B" w:rsidRDefault="00005A8B" w:rsidP="00EB6A30">
      <w:pPr>
        <w:spacing w:after="120" w:line="276" w:lineRule="auto"/>
        <w:rPr>
          <w:rFonts w:ascii="Arial" w:hAnsi="Arial" w:cs="Arial"/>
          <w:b/>
          <w:sz w:val="22"/>
        </w:rPr>
      </w:pPr>
    </w:p>
    <w:p w14:paraId="14951245" w14:textId="326001B9" w:rsidR="0039219D" w:rsidRPr="00506A41" w:rsidRDefault="0039219D" w:rsidP="00EB6A30">
      <w:pPr>
        <w:spacing w:after="120" w:line="276" w:lineRule="auto"/>
        <w:rPr>
          <w:rFonts w:ascii="Arial" w:hAnsi="Arial" w:cs="Arial"/>
          <w:b/>
          <w:sz w:val="22"/>
        </w:rPr>
      </w:pPr>
      <w:bookmarkStart w:id="4" w:name="_Hlk198282443"/>
      <w:r w:rsidRPr="00506A41">
        <w:rPr>
          <w:rFonts w:ascii="Arial" w:hAnsi="Arial" w:cs="Arial"/>
          <w:b/>
          <w:sz w:val="22"/>
        </w:rPr>
        <w:t xml:space="preserve">Section </w:t>
      </w:r>
      <w:r w:rsidR="00546E27">
        <w:rPr>
          <w:rFonts w:ascii="Arial" w:hAnsi="Arial" w:cs="Arial"/>
          <w:b/>
          <w:sz w:val="22"/>
        </w:rPr>
        <w:t>3</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5B1B983" w:rsidR="0039219D" w:rsidRPr="00506A41" w:rsidRDefault="0039219D" w:rsidP="000B7D6D">
            <w:pPr>
              <w:spacing w:after="120" w:line="276" w:lineRule="auto"/>
              <w:jc w:val="both"/>
              <w:rPr>
                <w:rFonts w:ascii="Arial" w:hAnsi="Arial" w:cs="Arial"/>
                <w:sz w:val="20"/>
                <w:szCs w:val="22"/>
                <w:lang w:val="en-ZA"/>
              </w:rPr>
            </w:pPr>
          </w:p>
        </w:tc>
      </w:tr>
      <w:tr w:rsidR="0039219D" w:rsidRPr="000C5130" w14:paraId="5EDAC0D0" w14:textId="77777777" w:rsidTr="00DF46B0">
        <w:trPr>
          <w:trHeight w:val="723"/>
        </w:trPr>
        <w:tc>
          <w:tcPr>
            <w:tcW w:w="9050" w:type="dxa"/>
            <w:shd w:val="clear" w:color="auto" w:fill="auto"/>
          </w:tcPr>
          <w:p w14:paraId="26714B8F" w14:textId="1634F635" w:rsidR="00005A8B" w:rsidRPr="009E3C30" w:rsidRDefault="00005A8B" w:rsidP="00005A8B">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w:t>
            </w:r>
            <w:r w:rsidR="009E3C30">
              <w:rPr>
                <w:rFonts w:ascii="Arial" w:hAnsi="Arial" w:cs="Arial"/>
                <w:sz w:val="20"/>
                <w:lang w:val="en-ZA"/>
              </w:rPr>
              <w:t>2</w:t>
            </w:r>
            <w:r w:rsidR="009E3C30" w:rsidRPr="009E3C30">
              <w:rPr>
                <w:rFonts w:ascii="Arial" w:hAnsi="Arial" w:cs="Arial"/>
                <w:b/>
                <w:bCs/>
                <w:i/>
                <w:iCs/>
                <w:sz w:val="20"/>
                <w:lang w:val="en-ZA"/>
              </w:rPr>
              <w:t>%</w:t>
            </w:r>
            <w:r w:rsidR="00661518" w:rsidRPr="009E3C30">
              <w:rPr>
                <w:rFonts w:ascii="Arial" w:hAnsi="Arial" w:cs="Arial"/>
                <w:sz w:val="20"/>
                <w:lang w:val="en-ZA"/>
              </w:rPr>
              <w:t xml:space="preserve"> </w:t>
            </w:r>
            <w:r w:rsidRPr="009E3C30">
              <w:rPr>
                <w:rFonts w:ascii="Arial" w:hAnsi="Arial" w:cs="Arial"/>
                <w:sz w:val="20"/>
                <w:lang w:val="en-ZA"/>
              </w:rPr>
              <w:t xml:space="preserve">of the Contract Value for failure to meet SDL&amp;I obligations. </w:t>
            </w:r>
          </w:p>
          <w:p w14:paraId="17136A1E" w14:textId="79534E5C" w:rsidR="00EF4E0F" w:rsidRPr="00661518" w:rsidRDefault="00005A8B" w:rsidP="00661518">
            <w:pPr>
              <w:spacing w:line="360" w:lineRule="auto"/>
              <w:contextualSpacing/>
              <w:jc w:val="both"/>
              <w:rPr>
                <w:rFonts w:ascii="Arial" w:eastAsia="Calibri" w:hAnsi="Arial" w:cs="Arial"/>
                <w:sz w:val="20"/>
                <w:lang w:val="en-ZA"/>
              </w:rPr>
            </w:pPr>
            <w:r w:rsidRPr="009E3C30">
              <w:rPr>
                <w:rFonts w:ascii="Arial" w:hAnsi="Arial" w:cs="Arial"/>
                <w:sz w:val="20"/>
                <w:lang w:val="en-ZA"/>
              </w:rPr>
              <w:t xml:space="preserve">For the duration of the contract, Eskom will retain </w:t>
            </w:r>
            <w:r w:rsidR="009E3C30" w:rsidRPr="009E3C30">
              <w:rPr>
                <w:rFonts w:ascii="Arial" w:hAnsi="Arial" w:cs="Arial"/>
                <w:b/>
                <w:bCs/>
                <w:i/>
                <w:iCs/>
                <w:sz w:val="20"/>
                <w:lang w:val="en-ZA"/>
              </w:rPr>
              <w:t>2%</w:t>
            </w:r>
            <w:r w:rsidR="00661518">
              <w:rPr>
                <w:rFonts w:ascii="Arial" w:hAnsi="Arial" w:cs="Arial"/>
                <w:sz w:val="20"/>
                <w:lang w:val="en-ZA"/>
              </w:rPr>
              <w:t xml:space="preserve"> </w:t>
            </w:r>
            <w:r w:rsidRPr="0029148E">
              <w:rPr>
                <w:rFonts w:ascii="Arial" w:hAnsi="Arial" w:cs="Arial"/>
                <w:sz w:val="20"/>
                <w:lang w:val="en-ZA"/>
              </w:rPr>
              <w:t>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w:t>
            </w:r>
            <w:r w:rsidR="00661518">
              <w:rPr>
                <w:rFonts w:ascii="Arial" w:eastAsia="Calibri" w:hAnsi="Arial" w:cs="Arial"/>
                <w:sz w:val="20"/>
                <w:lang w:val="en-ZA"/>
              </w:rPr>
              <w:t xml:space="preserve"> f</w:t>
            </w:r>
            <w:r w:rsidRPr="00661518">
              <w:rPr>
                <w:rFonts w:ascii="Arial" w:eastAsia="Calibri" w:hAnsi="Arial" w:cs="Arial"/>
                <w:sz w:val="20"/>
                <w:lang w:val="en-ZA"/>
              </w:rPr>
              <w:t xml:space="preserve">ulfilment of all SDL&amp;I obligations </w:t>
            </w:r>
            <w:r w:rsidR="00111B2E" w:rsidRPr="00661518">
              <w:rPr>
                <w:rFonts w:ascii="Arial" w:eastAsia="Calibri" w:hAnsi="Arial" w:cs="Arial"/>
                <w:sz w:val="20"/>
                <w:lang w:val="en-ZA"/>
              </w:rPr>
              <w:t>by the contractor</w:t>
            </w:r>
            <w:r w:rsidR="0088072F" w:rsidRPr="00661518">
              <w:rPr>
                <w:rFonts w:ascii="Arial" w:eastAsia="Calibri" w:hAnsi="Arial" w:cs="Arial"/>
                <w:sz w:val="20"/>
                <w:lang w:val="en-ZA"/>
              </w:rPr>
              <w:t>.</w:t>
            </w:r>
          </w:p>
        </w:tc>
      </w:tr>
      <w:bookmarkEnd w:id="4"/>
    </w:tbl>
    <w:p w14:paraId="1C3669AC" w14:textId="436FEA90" w:rsidR="00F76156" w:rsidRDefault="00F76156" w:rsidP="00C7656D">
      <w:pPr>
        <w:spacing w:after="200" w:line="276" w:lineRule="auto"/>
        <w:rPr>
          <w:rFonts w:ascii="Arial" w:hAnsi="Arial" w:cs="Arial"/>
          <w:b/>
          <w:sz w:val="22"/>
        </w:rPr>
      </w:pPr>
    </w:p>
    <w:p w14:paraId="2C1FB8F6" w14:textId="77777777" w:rsidR="00661518" w:rsidRDefault="00661518" w:rsidP="00C7656D">
      <w:pPr>
        <w:spacing w:after="200" w:line="276" w:lineRule="auto"/>
        <w:rPr>
          <w:rFonts w:ascii="Arial" w:hAnsi="Arial" w:cs="Arial"/>
          <w:b/>
          <w:sz w:val="22"/>
        </w:rPr>
      </w:pPr>
    </w:p>
    <w:p w14:paraId="4A6165D4" w14:textId="77777777" w:rsidR="00661518" w:rsidRDefault="00661518" w:rsidP="00C7656D">
      <w:pPr>
        <w:spacing w:after="200" w:line="276" w:lineRule="auto"/>
        <w:rPr>
          <w:rFonts w:ascii="Arial" w:hAnsi="Arial" w:cs="Arial"/>
          <w:b/>
          <w:sz w:val="22"/>
        </w:rPr>
      </w:pPr>
    </w:p>
    <w:p w14:paraId="35DAD45A" w14:textId="1DEA8E4A"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 xml:space="preserve">ction </w:t>
      </w:r>
      <w:r w:rsidR="00546E27">
        <w:rPr>
          <w:rFonts w:ascii="Arial" w:hAnsi="Arial" w:cs="Arial"/>
          <w:b/>
          <w:sz w:val="22"/>
        </w:rPr>
        <w:t>4</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5"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5"/>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CB3564">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486E9A04" w14:textId="3B1DEC3E" w:rsidR="00D45AEE" w:rsidRPr="00EB6A30" w:rsidRDefault="00C77EB9" w:rsidP="00EB6A30">
      <w:pPr>
        <w:spacing w:after="120" w:line="276" w:lineRule="auto"/>
        <w:rPr>
          <w:rFonts w:ascii="Arial" w:hAnsi="Arial" w:cs="Arial"/>
          <w:b/>
          <w:sz w:val="22"/>
        </w:rPr>
      </w:pPr>
      <w:r>
        <w:rPr>
          <w:rFonts w:ascii="Arial" w:hAnsi="Arial" w:cs="Arial"/>
          <w:b/>
          <w:sz w:val="22"/>
        </w:rPr>
        <w:t xml:space="preserve">Section </w:t>
      </w:r>
      <w:r w:rsidR="00546E27">
        <w:rPr>
          <w:rFonts w:ascii="Arial" w:hAnsi="Arial" w:cs="Arial"/>
          <w:b/>
          <w:sz w:val="22"/>
        </w:rPr>
        <w:t>5</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58E0D393" w14:textId="77777777" w:rsidTr="00987ACB">
        <w:tc>
          <w:tcPr>
            <w:tcW w:w="9050" w:type="dxa"/>
            <w:gridSpan w:val="2"/>
            <w:shd w:val="clear" w:color="auto" w:fill="000000"/>
          </w:tcPr>
          <w:p w14:paraId="561759E7" w14:textId="77777777" w:rsidR="00D45AEE" w:rsidRPr="00EB6A30" w:rsidRDefault="00D45AEE" w:rsidP="00987ACB">
            <w:pPr>
              <w:tabs>
                <w:tab w:val="left" w:pos="720"/>
              </w:tabs>
              <w:jc w:val="both"/>
              <w:rPr>
                <w:rFonts w:ascii="Arial" w:hAnsi="Arial" w:cs="Arial"/>
                <w:sz w:val="20"/>
              </w:rPr>
            </w:pPr>
            <w:r w:rsidRPr="00EB6A30">
              <w:rPr>
                <w:rFonts w:ascii="Arial" w:hAnsi="Arial" w:cs="Arial"/>
                <w:sz w:val="20"/>
              </w:rPr>
              <w:t xml:space="preserve">The following information demonstrates market analysis and </w:t>
            </w:r>
            <w:proofErr w:type="gramStart"/>
            <w:r w:rsidRPr="00EB6A30">
              <w:rPr>
                <w:rFonts w:ascii="Arial" w:hAnsi="Arial" w:cs="Arial"/>
                <w:sz w:val="20"/>
              </w:rPr>
              <w:t>assisted</w:t>
            </w:r>
            <w:proofErr w:type="gramEnd"/>
            <w:r w:rsidRPr="00EB6A30">
              <w:rPr>
                <w:rFonts w:ascii="Arial" w:hAnsi="Arial" w:cs="Arial"/>
                <w:sz w:val="20"/>
              </w:rPr>
              <w:t xml:space="preserve"> in arriving at the targets above.</w:t>
            </w:r>
            <w:r w:rsidRPr="00EB6A30">
              <w:rPr>
                <w:sz w:val="20"/>
              </w:rPr>
              <w:t xml:space="preserve">  </w:t>
            </w:r>
          </w:p>
        </w:tc>
      </w:tr>
      <w:tr w:rsidR="00E500CF" w:rsidRPr="00EB6A30" w14:paraId="25234F53" w14:textId="77777777" w:rsidTr="00175644">
        <w:trPr>
          <w:trHeight w:val="780"/>
        </w:trPr>
        <w:tc>
          <w:tcPr>
            <w:tcW w:w="4111" w:type="dxa"/>
            <w:shd w:val="clear" w:color="auto" w:fill="auto"/>
          </w:tcPr>
          <w:p w14:paraId="44219461"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57462F3E" w14:textId="77777777" w:rsidR="00E500CF" w:rsidRDefault="00E500CF" w:rsidP="00987ACB">
            <w:pPr>
              <w:tabs>
                <w:tab w:val="left" w:pos="720"/>
              </w:tabs>
              <w:jc w:val="both"/>
              <w:rPr>
                <w:rFonts w:ascii="Arial" w:hAnsi="Arial" w:cs="Arial"/>
                <w:sz w:val="20"/>
              </w:rPr>
            </w:pPr>
          </w:p>
          <w:p w14:paraId="3A8F4DD7" w14:textId="1BCFF973" w:rsidR="002E453E" w:rsidRPr="00FB2E48" w:rsidRDefault="00175644" w:rsidP="002E7887">
            <w:pPr>
              <w:pStyle w:val="ListParagraph"/>
              <w:numPr>
                <w:ilvl w:val="0"/>
                <w:numId w:val="34"/>
              </w:numPr>
              <w:tabs>
                <w:tab w:val="left" w:pos="720"/>
              </w:tabs>
              <w:spacing w:line="276" w:lineRule="auto"/>
              <w:jc w:val="both"/>
              <w:rPr>
                <w:rFonts w:ascii="Arial" w:hAnsi="Arial" w:cs="Arial"/>
                <w:sz w:val="20"/>
              </w:rPr>
            </w:pPr>
            <w:r>
              <w:rPr>
                <w:rFonts w:ascii="Arial" w:hAnsi="Arial" w:cs="Arial"/>
                <w:sz w:val="20"/>
              </w:rPr>
              <w:t>None</w:t>
            </w:r>
          </w:p>
        </w:tc>
        <w:tc>
          <w:tcPr>
            <w:tcW w:w="4939" w:type="dxa"/>
            <w:shd w:val="clear" w:color="auto" w:fill="auto"/>
          </w:tcPr>
          <w:p w14:paraId="26AA15A9" w14:textId="77777777" w:rsidR="00E500CF" w:rsidRDefault="005C2E51" w:rsidP="005C7FE5">
            <w:pPr>
              <w:tabs>
                <w:tab w:val="left" w:pos="720"/>
              </w:tabs>
              <w:jc w:val="both"/>
              <w:rPr>
                <w:rFonts w:ascii="Arial" w:hAnsi="Arial" w:cs="Arial"/>
                <w:sz w:val="20"/>
              </w:rPr>
            </w:pPr>
            <w:r>
              <w:rPr>
                <w:rFonts w:ascii="Arial" w:hAnsi="Arial" w:cs="Arial"/>
                <w:sz w:val="20"/>
              </w:rPr>
              <w:t>Potential Suppliers:</w:t>
            </w:r>
          </w:p>
          <w:p w14:paraId="660DC517" w14:textId="77777777" w:rsidR="00FB1E51" w:rsidRPr="00612F56" w:rsidRDefault="00FB1E51" w:rsidP="005C7FE5">
            <w:pPr>
              <w:tabs>
                <w:tab w:val="left" w:pos="720"/>
              </w:tabs>
              <w:jc w:val="both"/>
              <w:rPr>
                <w:rFonts w:ascii="Arial" w:hAnsi="Arial" w:cs="Arial"/>
                <w:sz w:val="20"/>
              </w:rPr>
            </w:pPr>
          </w:p>
          <w:p w14:paraId="394EF53F" w14:textId="2AECCCB8" w:rsidR="001A1B65" w:rsidRPr="00692B80" w:rsidRDefault="001A1B65" w:rsidP="00FB1E51">
            <w:pPr>
              <w:pStyle w:val="ListParagraph"/>
              <w:numPr>
                <w:ilvl w:val="0"/>
                <w:numId w:val="34"/>
              </w:numPr>
              <w:rPr>
                <w:rFonts w:ascii="Arial" w:hAnsi="Arial" w:cs="Arial"/>
                <w:sz w:val="20"/>
              </w:rPr>
            </w:pPr>
            <w:r>
              <w:rPr>
                <w:rFonts w:ascii="Arial" w:hAnsi="Arial" w:cs="Arial"/>
                <w:sz w:val="20"/>
              </w:rPr>
              <w:t>Open market</w:t>
            </w:r>
          </w:p>
        </w:tc>
      </w:tr>
    </w:tbl>
    <w:p w14:paraId="56A6EA09" w14:textId="77777777" w:rsidR="00874A63" w:rsidRDefault="00874A63" w:rsidP="00EB6A30">
      <w:pPr>
        <w:spacing w:line="276" w:lineRule="auto"/>
        <w:rPr>
          <w:rFonts w:ascii="Arial" w:hAnsi="Arial" w:cs="Arial"/>
          <w:b/>
          <w:sz w:val="22"/>
        </w:rPr>
      </w:pPr>
    </w:p>
    <w:p w14:paraId="5C6D2EAA" w14:textId="4E0D85ED"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546E27">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sworn affidavit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182C526F" w14:textId="14A1684D" w:rsidR="00874A63" w:rsidRDefault="00874A63" w:rsidP="00304117">
      <w:pPr>
        <w:pBdr>
          <w:bottom w:val="single" w:sz="12" w:space="1" w:color="auto"/>
        </w:pBdr>
        <w:tabs>
          <w:tab w:val="left" w:pos="720"/>
        </w:tabs>
        <w:jc w:val="both"/>
        <w:rPr>
          <w:rFonts w:ascii="Arial" w:hAnsi="Arial" w:cs="Arial"/>
          <w:b/>
          <w:sz w:val="20"/>
        </w:rPr>
      </w:pPr>
    </w:p>
    <w:p w14:paraId="438A9D09" w14:textId="37B72E2C" w:rsidR="00175644" w:rsidRDefault="00175644" w:rsidP="00304117">
      <w:pPr>
        <w:pBdr>
          <w:bottom w:val="single" w:sz="12" w:space="1" w:color="auto"/>
        </w:pBdr>
        <w:tabs>
          <w:tab w:val="left" w:pos="720"/>
        </w:tabs>
        <w:jc w:val="both"/>
        <w:rPr>
          <w:rFonts w:ascii="Arial" w:hAnsi="Arial" w:cs="Arial"/>
          <w:b/>
          <w:sz w:val="20"/>
        </w:rPr>
      </w:pPr>
    </w:p>
    <w:p w14:paraId="09590270" w14:textId="77777777" w:rsidR="00175644" w:rsidRDefault="00175644" w:rsidP="00304117">
      <w:pPr>
        <w:pBdr>
          <w:bottom w:val="single" w:sz="12" w:space="1" w:color="auto"/>
        </w:pBdr>
        <w:tabs>
          <w:tab w:val="left" w:pos="720"/>
        </w:tabs>
        <w:jc w:val="both"/>
        <w:rPr>
          <w:rFonts w:ascii="Arial" w:hAnsi="Arial" w:cs="Arial"/>
          <w:b/>
          <w:sz w:val="20"/>
        </w:rPr>
      </w:pPr>
    </w:p>
    <w:tbl>
      <w:tblPr>
        <w:tblStyle w:val="TableGrid"/>
        <w:tblW w:w="18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gridCol w:w="4508"/>
      </w:tblGrid>
      <w:tr w:rsidR="009E3C30" w14:paraId="6E8F1A61" w14:textId="77777777" w:rsidTr="009E3C30">
        <w:tc>
          <w:tcPr>
            <w:tcW w:w="4508" w:type="dxa"/>
          </w:tcPr>
          <w:p w14:paraId="776322B8" w14:textId="3083C795" w:rsidR="009E3C30" w:rsidRDefault="009E3C30" w:rsidP="009E3C30">
            <w:pPr>
              <w:tabs>
                <w:tab w:val="left" w:pos="720"/>
              </w:tabs>
              <w:jc w:val="both"/>
              <w:rPr>
                <w:rFonts w:ascii="Arial" w:hAnsi="Arial" w:cs="Arial"/>
                <w:sz w:val="20"/>
              </w:rPr>
            </w:pPr>
            <w:r w:rsidRPr="000C5130">
              <w:rPr>
                <w:rFonts w:ascii="Arial" w:hAnsi="Arial" w:cs="Arial"/>
                <w:sz w:val="20"/>
              </w:rPr>
              <w:t>Compiled by:</w:t>
            </w:r>
            <w:r>
              <w:rPr>
                <w:rFonts w:ascii="Arial" w:hAnsi="Arial" w:cs="Arial"/>
                <w:sz w:val="20"/>
              </w:rPr>
              <w:t xml:space="preserve"> </w:t>
            </w:r>
            <w:r w:rsidR="00434645" w:rsidRPr="00434645">
              <w:rPr>
                <w:rFonts w:ascii="Arial" w:hAnsi="Arial" w:cs="Arial"/>
                <w:sz w:val="20"/>
              </w:rPr>
              <w:t>Maluta Mukwevho</w:t>
            </w:r>
          </w:p>
        </w:tc>
        <w:tc>
          <w:tcPr>
            <w:tcW w:w="4508" w:type="dxa"/>
          </w:tcPr>
          <w:p w14:paraId="05D36C0F" w14:textId="78BC4DE0" w:rsidR="009E3C30" w:rsidRDefault="009E3C30" w:rsidP="009E3C30">
            <w:pPr>
              <w:tabs>
                <w:tab w:val="left" w:pos="720"/>
              </w:tabs>
              <w:jc w:val="both"/>
              <w:rPr>
                <w:rFonts w:ascii="Arial" w:hAnsi="Arial" w:cs="Arial"/>
                <w:sz w:val="20"/>
              </w:rPr>
            </w:pPr>
          </w:p>
        </w:tc>
        <w:tc>
          <w:tcPr>
            <w:tcW w:w="4508" w:type="dxa"/>
          </w:tcPr>
          <w:p w14:paraId="3137E81A" w14:textId="64254BA2" w:rsidR="009E3C30" w:rsidRDefault="009E3C30" w:rsidP="009E3C30">
            <w:pPr>
              <w:tabs>
                <w:tab w:val="left" w:pos="720"/>
              </w:tabs>
              <w:jc w:val="both"/>
              <w:rPr>
                <w:rFonts w:ascii="Arial" w:hAnsi="Arial" w:cs="Arial"/>
                <w:sz w:val="20"/>
              </w:rPr>
            </w:pPr>
          </w:p>
        </w:tc>
        <w:tc>
          <w:tcPr>
            <w:tcW w:w="4508" w:type="dxa"/>
          </w:tcPr>
          <w:p w14:paraId="48CFFFA4" w14:textId="77777777" w:rsidR="009E3C30" w:rsidRDefault="009E3C30" w:rsidP="009E3C30">
            <w:pPr>
              <w:tabs>
                <w:tab w:val="left" w:pos="720"/>
              </w:tabs>
              <w:jc w:val="both"/>
              <w:rPr>
                <w:rFonts w:ascii="Arial" w:hAnsi="Arial" w:cs="Arial"/>
                <w:sz w:val="20"/>
              </w:rPr>
            </w:pPr>
          </w:p>
        </w:tc>
      </w:tr>
      <w:tr w:rsidR="009E3C30" w:rsidRPr="00AC3774" w14:paraId="264CD31D" w14:textId="77777777" w:rsidTr="009E3C30">
        <w:tc>
          <w:tcPr>
            <w:tcW w:w="4508" w:type="dxa"/>
          </w:tcPr>
          <w:p w14:paraId="02F3F959" w14:textId="77777777" w:rsidR="009E3C30" w:rsidRDefault="009E3C30" w:rsidP="009E3C30">
            <w:pPr>
              <w:tabs>
                <w:tab w:val="left" w:pos="720"/>
              </w:tabs>
              <w:jc w:val="both"/>
              <w:rPr>
                <w:rFonts w:ascii="Arial" w:hAnsi="Arial" w:cs="Arial"/>
                <w:sz w:val="20"/>
              </w:rPr>
            </w:pPr>
          </w:p>
          <w:p w14:paraId="64B1736B" w14:textId="77777777" w:rsidR="009E3C30" w:rsidRPr="00AC3774" w:rsidRDefault="009E3C30" w:rsidP="009E3C30">
            <w:pPr>
              <w:tabs>
                <w:tab w:val="left" w:pos="720"/>
              </w:tabs>
              <w:jc w:val="both"/>
              <w:rPr>
                <w:rFonts w:ascii="Arial" w:hAnsi="Arial" w:cs="Arial"/>
                <w:sz w:val="20"/>
              </w:rPr>
            </w:pPr>
          </w:p>
          <w:p w14:paraId="06A5B089" w14:textId="77777777" w:rsidR="009E3C30" w:rsidRPr="00AC3774" w:rsidRDefault="009E3C30" w:rsidP="009E3C30">
            <w:pPr>
              <w:tabs>
                <w:tab w:val="left" w:pos="720"/>
              </w:tabs>
              <w:jc w:val="both"/>
              <w:rPr>
                <w:rFonts w:ascii="Arial" w:hAnsi="Arial" w:cs="Arial"/>
                <w:sz w:val="20"/>
              </w:rPr>
            </w:pPr>
            <w:r w:rsidRPr="00AC3774">
              <w:rPr>
                <w:rFonts w:ascii="Arial" w:hAnsi="Arial" w:cs="Arial"/>
                <w:sz w:val="20"/>
              </w:rPr>
              <w:t>……………………………..</w:t>
            </w:r>
          </w:p>
          <w:p w14:paraId="1D722807" w14:textId="77777777" w:rsidR="009E3C30" w:rsidRPr="00AC3774" w:rsidRDefault="009E3C30" w:rsidP="009E3C30">
            <w:pPr>
              <w:tabs>
                <w:tab w:val="left" w:pos="720"/>
              </w:tabs>
              <w:jc w:val="both"/>
              <w:rPr>
                <w:rFonts w:ascii="Arial" w:hAnsi="Arial" w:cs="Arial"/>
                <w:sz w:val="20"/>
              </w:rPr>
            </w:pPr>
            <w:r>
              <w:rPr>
                <w:rFonts w:ascii="Arial" w:hAnsi="Arial" w:cs="Arial"/>
                <w:sz w:val="20"/>
              </w:rPr>
              <w:t>Senior Advisor</w:t>
            </w:r>
          </w:p>
        </w:tc>
        <w:tc>
          <w:tcPr>
            <w:tcW w:w="4508" w:type="dxa"/>
          </w:tcPr>
          <w:p w14:paraId="63E19BCE" w14:textId="6B047C6A" w:rsidR="009E3C30" w:rsidRPr="00AC3774" w:rsidRDefault="009E3C30" w:rsidP="009E3C30">
            <w:pPr>
              <w:tabs>
                <w:tab w:val="left" w:pos="720"/>
              </w:tabs>
              <w:jc w:val="both"/>
              <w:rPr>
                <w:rFonts w:ascii="Arial" w:hAnsi="Arial" w:cs="Arial"/>
                <w:sz w:val="20"/>
              </w:rPr>
            </w:pPr>
          </w:p>
        </w:tc>
        <w:tc>
          <w:tcPr>
            <w:tcW w:w="4508" w:type="dxa"/>
          </w:tcPr>
          <w:p w14:paraId="3F76471F" w14:textId="1AE525A3" w:rsidR="009E3C30" w:rsidRPr="00AC3774" w:rsidRDefault="009E3C30" w:rsidP="009E3C30">
            <w:pPr>
              <w:tabs>
                <w:tab w:val="left" w:pos="720"/>
              </w:tabs>
              <w:jc w:val="both"/>
              <w:rPr>
                <w:rFonts w:ascii="Arial" w:hAnsi="Arial" w:cs="Arial"/>
                <w:sz w:val="20"/>
              </w:rPr>
            </w:pPr>
          </w:p>
        </w:tc>
        <w:tc>
          <w:tcPr>
            <w:tcW w:w="4508" w:type="dxa"/>
          </w:tcPr>
          <w:p w14:paraId="37933B0A" w14:textId="77777777" w:rsidR="009E3C30" w:rsidRPr="00AC3774" w:rsidRDefault="009E3C30" w:rsidP="009E3C30">
            <w:pPr>
              <w:tabs>
                <w:tab w:val="left" w:pos="720"/>
              </w:tabs>
              <w:jc w:val="both"/>
              <w:rPr>
                <w:rFonts w:ascii="Arial" w:hAnsi="Arial" w:cs="Arial"/>
                <w:sz w:val="20"/>
              </w:rPr>
            </w:pPr>
          </w:p>
        </w:tc>
      </w:tr>
      <w:tr w:rsidR="009E3C30" w:rsidRPr="00AC3774" w14:paraId="1A86FEC1" w14:textId="77777777" w:rsidTr="009E3C30">
        <w:tc>
          <w:tcPr>
            <w:tcW w:w="4508" w:type="dxa"/>
          </w:tcPr>
          <w:p w14:paraId="6C4BC943" w14:textId="77777777" w:rsidR="009E3C30" w:rsidRPr="00AC3774" w:rsidRDefault="009E3C30" w:rsidP="009E3C30">
            <w:pPr>
              <w:tabs>
                <w:tab w:val="left" w:pos="720"/>
              </w:tabs>
              <w:rPr>
                <w:rFonts w:ascii="Arial" w:hAnsi="Arial" w:cs="Arial"/>
                <w:sz w:val="20"/>
              </w:rPr>
            </w:pPr>
            <w:r w:rsidRPr="00AC3774">
              <w:rPr>
                <w:rFonts w:ascii="Arial" w:hAnsi="Arial" w:cs="Arial"/>
                <w:sz w:val="20"/>
              </w:rPr>
              <w:t>Supplier Development</w:t>
            </w:r>
            <w:r>
              <w:rPr>
                <w:rFonts w:ascii="Arial" w:hAnsi="Arial" w:cs="Arial"/>
                <w:sz w:val="20"/>
              </w:rPr>
              <w:t>, Localis</w:t>
            </w:r>
            <w:r w:rsidRPr="00AC3774">
              <w:rPr>
                <w:rFonts w:ascii="Arial" w:hAnsi="Arial" w:cs="Arial"/>
                <w:sz w:val="20"/>
              </w:rPr>
              <w:t>ation</w:t>
            </w:r>
            <w:r>
              <w:rPr>
                <w:rFonts w:ascii="Arial" w:hAnsi="Arial" w:cs="Arial"/>
                <w:sz w:val="20"/>
              </w:rPr>
              <w:t xml:space="preserve"> and Industrialisation</w:t>
            </w:r>
          </w:p>
        </w:tc>
        <w:tc>
          <w:tcPr>
            <w:tcW w:w="4508" w:type="dxa"/>
          </w:tcPr>
          <w:p w14:paraId="19B07517" w14:textId="2625DA08" w:rsidR="009E3C30" w:rsidRPr="00AC3774" w:rsidRDefault="009E3C30" w:rsidP="009E3C30">
            <w:pPr>
              <w:tabs>
                <w:tab w:val="left" w:pos="720"/>
              </w:tabs>
              <w:jc w:val="both"/>
              <w:rPr>
                <w:rFonts w:ascii="Arial" w:hAnsi="Arial" w:cs="Arial"/>
                <w:sz w:val="20"/>
              </w:rPr>
            </w:pPr>
          </w:p>
        </w:tc>
        <w:tc>
          <w:tcPr>
            <w:tcW w:w="4508" w:type="dxa"/>
          </w:tcPr>
          <w:p w14:paraId="3275055A" w14:textId="61231383" w:rsidR="009E3C30" w:rsidRPr="00AC3774" w:rsidRDefault="009E3C30" w:rsidP="009E3C30">
            <w:pPr>
              <w:tabs>
                <w:tab w:val="left" w:pos="720"/>
              </w:tabs>
              <w:jc w:val="both"/>
              <w:rPr>
                <w:rFonts w:ascii="Arial" w:hAnsi="Arial" w:cs="Arial"/>
                <w:sz w:val="20"/>
              </w:rPr>
            </w:pPr>
          </w:p>
        </w:tc>
        <w:tc>
          <w:tcPr>
            <w:tcW w:w="4508" w:type="dxa"/>
          </w:tcPr>
          <w:p w14:paraId="4E5B2AD5" w14:textId="77777777" w:rsidR="009E3C30" w:rsidRPr="00AC3774" w:rsidRDefault="009E3C30" w:rsidP="009E3C30">
            <w:pPr>
              <w:tabs>
                <w:tab w:val="left" w:pos="720"/>
              </w:tabs>
              <w:jc w:val="both"/>
              <w:rPr>
                <w:rFonts w:ascii="Arial" w:hAnsi="Arial" w:cs="Arial"/>
                <w:sz w:val="20"/>
              </w:rPr>
            </w:pPr>
          </w:p>
        </w:tc>
      </w:tr>
      <w:tr w:rsidR="009E3C30" w14:paraId="04D52B15" w14:textId="77777777" w:rsidTr="009E3C30">
        <w:tc>
          <w:tcPr>
            <w:tcW w:w="4508" w:type="dxa"/>
          </w:tcPr>
          <w:p w14:paraId="47E7EFA1" w14:textId="77777777" w:rsidR="009E3C30" w:rsidRPr="00AC3774" w:rsidRDefault="009E3C30" w:rsidP="009E3C30">
            <w:pPr>
              <w:tabs>
                <w:tab w:val="left" w:pos="720"/>
              </w:tabs>
              <w:jc w:val="both"/>
              <w:rPr>
                <w:rFonts w:ascii="Arial" w:hAnsi="Arial" w:cs="Arial"/>
                <w:sz w:val="20"/>
              </w:rPr>
            </w:pPr>
          </w:p>
          <w:p w14:paraId="27E0D233" w14:textId="0B523CD8" w:rsidR="009E3C30" w:rsidRPr="00AC3774" w:rsidRDefault="009E3C30" w:rsidP="009E3C30">
            <w:pPr>
              <w:tabs>
                <w:tab w:val="left" w:pos="720"/>
              </w:tabs>
              <w:jc w:val="both"/>
              <w:rPr>
                <w:rFonts w:ascii="Arial" w:hAnsi="Arial" w:cs="Arial"/>
                <w:sz w:val="20"/>
              </w:rPr>
            </w:pPr>
            <w:r>
              <w:rPr>
                <w:rFonts w:ascii="Arial" w:hAnsi="Arial" w:cs="Arial"/>
                <w:sz w:val="20"/>
              </w:rPr>
              <w:t>Date: XXX</w:t>
            </w:r>
          </w:p>
        </w:tc>
        <w:tc>
          <w:tcPr>
            <w:tcW w:w="4508" w:type="dxa"/>
          </w:tcPr>
          <w:p w14:paraId="128C0A05" w14:textId="152A3190" w:rsidR="009E3C30" w:rsidRPr="00AC3774" w:rsidRDefault="009E3C30" w:rsidP="009E3C30">
            <w:pPr>
              <w:tabs>
                <w:tab w:val="left" w:pos="720"/>
              </w:tabs>
              <w:jc w:val="both"/>
              <w:rPr>
                <w:rFonts w:ascii="Arial" w:hAnsi="Arial" w:cs="Arial"/>
                <w:sz w:val="20"/>
              </w:rPr>
            </w:pPr>
          </w:p>
        </w:tc>
        <w:tc>
          <w:tcPr>
            <w:tcW w:w="4508" w:type="dxa"/>
          </w:tcPr>
          <w:p w14:paraId="76ECB8C7" w14:textId="2188A76F" w:rsidR="009E3C30" w:rsidRPr="00AC3774" w:rsidRDefault="009E3C30" w:rsidP="009E3C30">
            <w:pPr>
              <w:tabs>
                <w:tab w:val="left" w:pos="720"/>
              </w:tabs>
              <w:jc w:val="both"/>
              <w:rPr>
                <w:rFonts w:ascii="Arial" w:hAnsi="Arial" w:cs="Arial"/>
                <w:sz w:val="20"/>
              </w:rPr>
            </w:pPr>
          </w:p>
        </w:tc>
        <w:tc>
          <w:tcPr>
            <w:tcW w:w="4508" w:type="dxa"/>
          </w:tcPr>
          <w:p w14:paraId="7279AAB8" w14:textId="77777777" w:rsidR="009E3C30" w:rsidRPr="00AC3774" w:rsidRDefault="009E3C30" w:rsidP="009E3C30">
            <w:pPr>
              <w:tabs>
                <w:tab w:val="left" w:pos="720"/>
              </w:tabs>
              <w:jc w:val="both"/>
              <w:rPr>
                <w:rFonts w:ascii="Arial" w:hAnsi="Arial" w:cs="Arial"/>
                <w:sz w:val="20"/>
              </w:rPr>
            </w:pPr>
          </w:p>
          <w:p w14:paraId="40973B92" w14:textId="77777777" w:rsidR="009E3C30" w:rsidRPr="00AC3774" w:rsidRDefault="009E3C30" w:rsidP="009E3C30">
            <w:pPr>
              <w:tabs>
                <w:tab w:val="left" w:pos="720"/>
              </w:tabs>
              <w:jc w:val="both"/>
              <w:rPr>
                <w:rFonts w:ascii="Arial" w:hAnsi="Arial" w:cs="Arial"/>
                <w:sz w:val="20"/>
              </w:rPr>
            </w:pPr>
          </w:p>
        </w:tc>
      </w:tr>
    </w:tbl>
    <w:p w14:paraId="00E26C58" w14:textId="77777777" w:rsidR="00B70E33" w:rsidRDefault="00B70E33" w:rsidP="00692B80">
      <w:pPr>
        <w:rPr>
          <w:rFonts w:ascii="Arial" w:hAnsi="Arial" w:cs="Arial"/>
          <w:sz w:val="20"/>
          <w:lang w:val="en-GB"/>
        </w:rPr>
      </w:pPr>
    </w:p>
    <w:sectPr w:rsidR="00B70E33"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1599C" w14:textId="77777777" w:rsidR="00B214B8" w:rsidRDefault="00B214B8" w:rsidP="00201A98">
      <w:r>
        <w:separator/>
      </w:r>
    </w:p>
  </w:endnote>
  <w:endnote w:type="continuationSeparator" w:id="0">
    <w:p w14:paraId="6A68B238" w14:textId="77777777" w:rsidR="00B214B8" w:rsidRDefault="00B214B8"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4553"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860C"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53A2C" w14:textId="77777777" w:rsidR="00B214B8" w:rsidRDefault="00B214B8" w:rsidP="00201A98">
      <w:r>
        <w:separator/>
      </w:r>
    </w:p>
  </w:footnote>
  <w:footnote w:type="continuationSeparator" w:id="0">
    <w:p w14:paraId="5DE1771E" w14:textId="77777777" w:rsidR="00B214B8" w:rsidRDefault="00B214B8"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C728F"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BC2207" w:rsidRPr="00116E60" w14:paraId="2C78AF87" w14:textId="77777777" w:rsidTr="00105474">
      <w:trPr>
        <w:cantSplit/>
        <w:trHeight w:val="263"/>
        <w:jc w:val="center"/>
      </w:trPr>
      <w:tc>
        <w:tcPr>
          <w:tcW w:w="2410" w:type="dxa"/>
          <w:vMerge w:val="restart"/>
          <w:vAlign w:val="bottom"/>
        </w:tcPr>
        <w:p w14:paraId="5C0BF010" w14:textId="77777777" w:rsidR="00BC2207" w:rsidRPr="003914DE" w:rsidRDefault="00B214B8" w:rsidP="00BC2207">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1000892" r:id="rId2"/>
            </w:object>
          </w:r>
        </w:p>
      </w:tc>
      <w:tc>
        <w:tcPr>
          <w:tcW w:w="3544" w:type="dxa"/>
          <w:vMerge w:val="restart"/>
          <w:vAlign w:val="center"/>
        </w:tcPr>
        <w:p w14:paraId="51058E85" w14:textId="14B70B21" w:rsidR="00BC2207" w:rsidRPr="00CA666C" w:rsidRDefault="00BC2207" w:rsidP="00BC2207">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w:t>
          </w:r>
        </w:p>
      </w:tc>
      <w:tc>
        <w:tcPr>
          <w:tcW w:w="1795" w:type="dxa"/>
          <w:shd w:val="clear" w:color="auto" w:fill="auto"/>
          <w:vAlign w:val="center"/>
        </w:tcPr>
        <w:p w14:paraId="5D39760E" w14:textId="73C801E2" w:rsidR="00BC2207" w:rsidRPr="00105474" w:rsidRDefault="00BC2207" w:rsidP="00BC2207">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3E74811F" w:rsidR="00BC2207" w:rsidRPr="00105474" w:rsidRDefault="00BC2207" w:rsidP="00BC2207">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53F8F567" w14:textId="520DE4DF" w:rsidR="00BC2207" w:rsidRPr="00105474" w:rsidRDefault="00BC2207" w:rsidP="00BC2207">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3A82FA5E" w:rsidR="00BC2207" w:rsidRPr="00105474" w:rsidRDefault="00BC2207" w:rsidP="00BC2207">
          <w:pPr>
            <w:rPr>
              <w:rFonts w:ascii="Arial" w:hAnsi="Arial"/>
              <w:sz w:val="16"/>
              <w:lang w:val="en-GB"/>
            </w:rPr>
          </w:pPr>
          <w:r>
            <w:rPr>
              <w:rFonts w:ascii="Arial" w:hAnsi="Arial"/>
              <w:sz w:val="16"/>
              <w:lang w:val="en-GB"/>
            </w:rPr>
            <w:t>4</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2681A4A8" w:rsidR="00B3212E" w:rsidRPr="00105474" w:rsidRDefault="00E86B6C"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63699DD0" w:rsidR="00B3212E" w:rsidRPr="00105474" w:rsidRDefault="00E86B6C" w:rsidP="00B3212E">
          <w:pPr>
            <w:rPr>
              <w:rFonts w:ascii="Arial" w:hAnsi="Arial"/>
              <w:sz w:val="16"/>
              <w:lang w:val="en-GB"/>
            </w:rPr>
          </w:pPr>
          <w:r>
            <w:rPr>
              <w:rFonts w:ascii="Arial" w:hAnsi="Arial"/>
              <w:sz w:val="16"/>
              <w:lang w:val="en-GB"/>
            </w:rPr>
            <w:t>April 202</w:t>
          </w:r>
          <w:r w:rsidR="006C5DB9">
            <w:rPr>
              <w:rFonts w:ascii="Arial" w:hAnsi="Arial"/>
              <w:sz w:val="16"/>
              <w:lang w:val="en-GB"/>
            </w:rPr>
            <w:t>6</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B096"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12214A"/>
    <w:multiLevelType w:val="hybridMultilevel"/>
    <w:tmpl w:val="C3CE6A3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9"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1"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2"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5"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1"/>
  </w:num>
  <w:num w:numId="3" w16cid:durableId="1636983690">
    <w:abstractNumId w:val="32"/>
  </w:num>
  <w:num w:numId="4" w16cid:durableId="1049838470">
    <w:abstractNumId w:val="4"/>
  </w:num>
  <w:num w:numId="5" w16cid:durableId="747270413">
    <w:abstractNumId w:val="15"/>
  </w:num>
  <w:num w:numId="6" w16cid:durableId="298614127">
    <w:abstractNumId w:val="19"/>
  </w:num>
  <w:num w:numId="7" w16cid:durableId="886451534">
    <w:abstractNumId w:val="38"/>
  </w:num>
  <w:num w:numId="8" w16cid:durableId="1364016205">
    <w:abstractNumId w:val="7"/>
  </w:num>
  <w:num w:numId="9" w16cid:durableId="501093778">
    <w:abstractNumId w:val="23"/>
  </w:num>
  <w:num w:numId="10" w16cid:durableId="296688292">
    <w:abstractNumId w:val="28"/>
  </w:num>
  <w:num w:numId="11" w16cid:durableId="1367868149">
    <w:abstractNumId w:val="35"/>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30"/>
  </w:num>
  <w:num w:numId="20" w16cid:durableId="160703720">
    <w:abstractNumId w:val="14"/>
  </w:num>
  <w:num w:numId="21" w16cid:durableId="1083262651">
    <w:abstractNumId w:val="25"/>
  </w:num>
  <w:num w:numId="22" w16cid:durableId="594288937">
    <w:abstractNumId w:val="16"/>
  </w:num>
  <w:num w:numId="23" w16cid:durableId="137694747">
    <w:abstractNumId w:val="36"/>
  </w:num>
  <w:num w:numId="24" w16cid:durableId="1635332457">
    <w:abstractNumId w:val="22"/>
  </w:num>
  <w:num w:numId="25" w16cid:durableId="356195997">
    <w:abstractNumId w:val="12"/>
  </w:num>
  <w:num w:numId="26" w16cid:durableId="1068723575">
    <w:abstractNumId w:val="14"/>
  </w:num>
  <w:num w:numId="27" w16cid:durableId="1280183404">
    <w:abstractNumId w:val="42"/>
  </w:num>
  <w:num w:numId="28" w16cid:durableId="391970900">
    <w:abstractNumId w:val="27"/>
  </w:num>
  <w:num w:numId="29" w16cid:durableId="2142724945">
    <w:abstractNumId w:val="6"/>
  </w:num>
  <w:num w:numId="30" w16cid:durableId="1111973304">
    <w:abstractNumId w:val="33"/>
  </w:num>
  <w:num w:numId="31" w16cid:durableId="1998069011">
    <w:abstractNumId w:val="44"/>
  </w:num>
  <w:num w:numId="32" w16cid:durableId="1712143695">
    <w:abstractNumId w:val="40"/>
  </w:num>
  <w:num w:numId="33" w16cid:durableId="778767238">
    <w:abstractNumId w:val="34"/>
  </w:num>
  <w:num w:numId="34" w16cid:durableId="1249457635">
    <w:abstractNumId w:val="43"/>
  </w:num>
  <w:num w:numId="35" w16cid:durableId="1195466582">
    <w:abstractNumId w:val="20"/>
  </w:num>
  <w:num w:numId="36" w16cid:durableId="937130701">
    <w:abstractNumId w:val="41"/>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39"/>
  </w:num>
  <w:num w:numId="41" w16cid:durableId="986789375">
    <w:abstractNumId w:val="5"/>
  </w:num>
  <w:num w:numId="42" w16cid:durableId="733353706">
    <w:abstractNumId w:val="0"/>
  </w:num>
  <w:num w:numId="43" w16cid:durableId="859053093">
    <w:abstractNumId w:val="29"/>
  </w:num>
  <w:num w:numId="44" w16cid:durableId="2065517844">
    <w:abstractNumId w:val="1"/>
  </w:num>
  <w:num w:numId="45" w16cid:durableId="1979189320">
    <w:abstractNumId w:val="37"/>
  </w:num>
  <w:num w:numId="46" w16cid:durableId="792022753">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Chuene">
    <w15:presenceInfo w15:providerId="AD" w15:userId="S::ChueneT@eskom.co.za::b73dc464-e85d-4344-8138-9350c3e6b7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17460"/>
    <w:rsid w:val="00023030"/>
    <w:rsid w:val="000263D8"/>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357"/>
    <w:rsid w:val="000E1AB5"/>
    <w:rsid w:val="000F528A"/>
    <w:rsid w:val="001022DD"/>
    <w:rsid w:val="00105474"/>
    <w:rsid w:val="00111B2E"/>
    <w:rsid w:val="00113DFD"/>
    <w:rsid w:val="00115ECC"/>
    <w:rsid w:val="00140917"/>
    <w:rsid w:val="001477A3"/>
    <w:rsid w:val="00151F81"/>
    <w:rsid w:val="001521AD"/>
    <w:rsid w:val="00154240"/>
    <w:rsid w:val="00155040"/>
    <w:rsid w:val="00155248"/>
    <w:rsid w:val="001645BF"/>
    <w:rsid w:val="00173BE4"/>
    <w:rsid w:val="00175644"/>
    <w:rsid w:val="001829A7"/>
    <w:rsid w:val="001A1B65"/>
    <w:rsid w:val="001A408A"/>
    <w:rsid w:val="001A57D9"/>
    <w:rsid w:val="001B2323"/>
    <w:rsid w:val="001B3B2A"/>
    <w:rsid w:val="001C599B"/>
    <w:rsid w:val="001C61B6"/>
    <w:rsid w:val="001D0409"/>
    <w:rsid w:val="001D042C"/>
    <w:rsid w:val="001D1614"/>
    <w:rsid w:val="001D391D"/>
    <w:rsid w:val="001D3F40"/>
    <w:rsid w:val="001E334E"/>
    <w:rsid w:val="001E4F28"/>
    <w:rsid w:val="001E64BB"/>
    <w:rsid w:val="00201A98"/>
    <w:rsid w:val="00203FB8"/>
    <w:rsid w:val="002114AF"/>
    <w:rsid w:val="002319CA"/>
    <w:rsid w:val="002341C9"/>
    <w:rsid w:val="00253B8A"/>
    <w:rsid w:val="002632AA"/>
    <w:rsid w:val="00267F52"/>
    <w:rsid w:val="00270763"/>
    <w:rsid w:val="0027500D"/>
    <w:rsid w:val="002763F5"/>
    <w:rsid w:val="00276C45"/>
    <w:rsid w:val="0027700C"/>
    <w:rsid w:val="00280506"/>
    <w:rsid w:val="002855B7"/>
    <w:rsid w:val="00296B82"/>
    <w:rsid w:val="002A680B"/>
    <w:rsid w:val="002A7C4A"/>
    <w:rsid w:val="002B02CB"/>
    <w:rsid w:val="002B19FA"/>
    <w:rsid w:val="002B7514"/>
    <w:rsid w:val="002E453E"/>
    <w:rsid w:val="002E7887"/>
    <w:rsid w:val="002F4F5C"/>
    <w:rsid w:val="00304117"/>
    <w:rsid w:val="003113D9"/>
    <w:rsid w:val="003127C7"/>
    <w:rsid w:val="00317372"/>
    <w:rsid w:val="0032593D"/>
    <w:rsid w:val="00325D2C"/>
    <w:rsid w:val="003317CA"/>
    <w:rsid w:val="00332369"/>
    <w:rsid w:val="003363BE"/>
    <w:rsid w:val="00336747"/>
    <w:rsid w:val="003462C3"/>
    <w:rsid w:val="00347894"/>
    <w:rsid w:val="00354047"/>
    <w:rsid w:val="003633CD"/>
    <w:rsid w:val="00373CF8"/>
    <w:rsid w:val="0037426F"/>
    <w:rsid w:val="0037609B"/>
    <w:rsid w:val="003840F2"/>
    <w:rsid w:val="00390CA7"/>
    <w:rsid w:val="003914DE"/>
    <w:rsid w:val="0039219D"/>
    <w:rsid w:val="003B3ABD"/>
    <w:rsid w:val="003C07F4"/>
    <w:rsid w:val="003C18B8"/>
    <w:rsid w:val="003D48B8"/>
    <w:rsid w:val="003D66FA"/>
    <w:rsid w:val="003D78F9"/>
    <w:rsid w:val="003E052A"/>
    <w:rsid w:val="003E4D3F"/>
    <w:rsid w:val="003F2387"/>
    <w:rsid w:val="003F3E07"/>
    <w:rsid w:val="003F59CF"/>
    <w:rsid w:val="003F7B1E"/>
    <w:rsid w:val="00404772"/>
    <w:rsid w:val="004251A4"/>
    <w:rsid w:val="00434645"/>
    <w:rsid w:val="004364AE"/>
    <w:rsid w:val="00437535"/>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E796C"/>
    <w:rsid w:val="004F07CB"/>
    <w:rsid w:val="004F117E"/>
    <w:rsid w:val="004F578D"/>
    <w:rsid w:val="00504CE2"/>
    <w:rsid w:val="00506A41"/>
    <w:rsid w:val="005125A6"/>
    <w:rsid w:val="0051409A"/>
    <w:rsid w:val="00514EB4"/>
    <w:rsid w:val="00522B04"/>
    <w:rsid w:val="00534A84"/>
    <w:rsid w:val="005358BE"/>
    <w:rsid w:val="00546E27"/>
    <w:rsid w:val="00550760"/>
    <w:rsid w:val="00557071"/>
    <w:rsid w:val="00560EDB"/>
    <w:rsid w:val="00563AC1"/>
    <w:rsid w:val="00575DC4"/>
    <w:rsid w:val="005765A0"/>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67AC"/>
    <w:rsid w:val="00607D65"/>
    <w:rsid w:val="0061034B"/>
    <w:rsid w:val="006260D8"/>
    <w:rsid w:val="00627923"/>
    <w:rsid w:val="00633969"/>
    <w:rsid w:val="00633B8B"/>
    <w:rsid w:val="0063746A"/>
    <w:rsid w:val="00637900"/>
    <w:rsid w:val="00637D14"/>
    <w:rsid w:val="0064741D"/>
    <w:rsid w:val="00655FCF"/>
    <w:rsid w:val="00657B8A"/>
    <w:rsid w:val="00661518"/>
    <w:rsid w:val="00670A7D"/>
    <w:rsid w:val="006714A6"/>
    <w:rsid w:val="00686AD4"/>
    <w:rsid w:val="00692B80"/>
    <w:rsid w:val="006A1569"/>
    <w:rsid w:val="006A443E"/>
    <w:rsid w:val="006A55C5"/>
    <w:rsid w:val="006A73A5"/>
    <w:rsid w:val="006B00B4"/>
    <w:rsid w:val="006B0DF7"/>
    <w:rsid w:val="006B3FA2"/>
    <w:rsid w:val="006B57DF"/>
    <w:rsid w:val="006C01E5"/>
    <w:rsid w:val="006C5DB9"/>
    <w:rsid w:val="006D07D5"/>
    <w:rsid w:val="006D6104"/>
    <w:rsid w:val="006D795D"/>
    <w:rsid w:val="006E0940"/>
    <w:rsid w:val="006E14B5"/>
    <w:rsid w:val="006E1BFE"/>
    <w:rsid w:val="006E4F88"/>
    <w:rsid w:val="006E52BA"/>
    <w:rsid w:val="006F5D0A"/>
    <w:rsid w:val="006F7826"/>
    <w:rsid w:val="00702C96"/>
    <w:rsid w:val="00705512"/>
    <w:rsid w:val="00713E63"/>
    <w:rsid w:val="00720670"/>
    <w:rsid w:val="00730262"/>
    <w:rsid w:val="00732A3F"/>
    <w:rsid w:val="00732BC4"/>
    <w:rsid w:val="00733FE1"/>
    <w:rsid w:val="00761BE3"/>
    <w:rsid w:val="00766FB1"/>
    <w:rsid w:val="00766FE5"/>
    <w:rsid w:val="00784A54"/>
    <w:rsid w:val="00785295"/>
    <w:rsid w:val="00791C9C"/>
    <w:rsid w:val="0079769C"/>
    <w:rsid w:val="007A6DC8"/>
    <w:rsid w:val="007A6F13"/>
    <w:rsid w:val="007B57E6"/>
    <w:rsid w:val="007C0A56"/>
    <w:rsid w:val="007D4E0A"/>
    <w:rsid w:val="007D5975"/>
    <w:rsid w:val="007E0CE5"/>
    <w:rsid w:val="007F15E3"/>
    <w:rsid w:val="008023A2"/>
    <w:rsid w:val="00810BAA"/>
    <w:rsid w:val="00825B67"/>
    <w:rsid w:val="008279D0"/>
    <w:rsid w:val="008326AE"/>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D0694"/>
    <w:rsid w:val="008F5BEC"/>
    <w:rsid w:val="009017B9"/>
    <w:rsid w:val="00903604"/>
    <w:rsid w:val="00914474"/>
    <w:rsid w:val="009214A0"/>
    <w:rsid w:val="00921932"/>
    <w:rsid w:val="00924E22"/>
    <w:rsid w:val="00931DE5"/>
    <w:rsid w:val="00944D59"/>
    <w:rsid w:val="0095525E"/>
    <w:rsid w:val="00965504"/>
    <w:rsid w:val="009677DD"/>
    <w:rsid w:val="00970379"/>
    <w:rsid w:val="00977B70"/>
    <w:rsid w:val="009801BA"/>
    <w:rsid w:val="00990864"/>
    <w:rsid w:val="009A77EC"/>
    <w:rsid w:val="009E3C30"/>
    <w:rsid w:val="009F3555"/>
    <w:rsid w:val="00A05C1D"/>
    <w:rsid w:val="00A111DA"/>
    <w:rsid w:val="00A22EF4"/>
    <w:rsid w:val="00A256F9"/>
    <w:rsid w:val="00A346F0"/>
    <w:rsid w:val="00A36904"/>
    <w:rsid w:val="00A4460B"/>
    <w:rsid w:val="00A473FA"/>
    <w:rsid w:val="00A532EE"/>
    <w:rsid w:val="00A651E0"/>
    <w:rsid w:val="00A6602E"/>
    <w:rsid w:val="00A674BB"/>
    <w:rsid w:val="00A67C16"/>
    <w:rsid w:val="00A72491"/>
    <w:rsid w:val="00A72A16"/>
    <w:rsid w:val="00A91CB3"/>
    <w:rsid w:val="00AA16F4"/>
    <w:rsid w:val="00AA403D"/>
    <w:rsid w:val="00AB4D3B"/>
    <w:rsid w:val="00AB64E3"/>
    <w:rsid w:val="00AB650A"/>
    <w:rsid w:val="00AC3774"/>
    <w:rsid w:val="00AD784B"/>
    <w:rsid w:val="00AE7139"/>
    <w:rsid w:val="00AF35DE"/>
    <w:rsid w:val="00AF6824"/>
    <w:rsid w:val="00B00E72"/>
    <w:rsid w:val="00B0566F"/>
    <w:rsid w:val="00B11C8E"/>
    <w:rsid w:val="00B16C39"/>
    <w:rsid w:val="00B208D3"/>
    <w:rsid w:val="00B214B8"/>
    <w:rsid w:val="00B263C0"/>
    <w:rsid w:val="00B3212E"/>
    <w:rsid w:val="00B32FC7"/>
    <w:rsid w:val="00B35AA2"/>
    <w:rsid w:val="00B44389"/>
    <w:rsid w:val="00B47EA0"/>
    <w:rsid w:val="00B54B80"/>
    <w:rsid w:val="00B57DBD"/>
    <w:rsid w:val="00B70E33"/>
    <w:rsid w:val="00B729B9"/>
    <w:rsid w:val="00B85F6B"/>
    <w:rsid w:val="00B93602"/>
    <w:rsid w:val="00BA5C88"/>
    <w:rsid w:val="00BB6D00"/>
    <w:rsid w:val="00BC2207"/>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A1205"/>
    <w:rsid w:val="00CA337A"/>
    <w:rsid w:val="00CA48E7"/>
    <w:rsid w:val="00CA666C"/>
    <w:rsid w:val="00CA7AEF"/>
    <w:rsid w:val="00CB13D4"/>
    <w:rsid w:val="00CB3564"/>
    <w:rsid w:val="00CB3BE1"/>
    <w:rsid w:val="00CB4DCA"/>
    <w:rsid w:val="00CC4080"/>
    <w:rsid w:val="00CD787A"/>
    <w:rsid w:val="00CE00CF"/>
    <w:rsid w:val="00CE5EEE"/>
    <w:rsid w:val="00CF781D"/>
    <w:rsid w:val="00D04B3C"/>
    <w:rsid w:val="00D21895"/>
    <w:rsid w:val="00D2565A"/>
    <w:rsid w:val="00D32E5C"/>
    <w:rsid w:val="00D3660F"/>
    <w:rsid w:val="00D415A5"/>
    <w:rsid w:val="00D45AEE"/>
    <w:rsid w:val="00D479A6"/>
    <w:rsid w:val="00D5588B"/>
    <w:rsid w:val="00D60523"/>
    <w:rsid w:val="00D71719"/>
    <w:rsid w:val="00D754CB"/>
    <w:rsid w:val="00D817F7"/>
    <w:rsid w:val="00D86CD2"/>
    <w:rsid w:val="00DA1B06"/>
    <w:rsid w:val="00DA3954"/>
    <w:rsid w:val="00DB22F3"/>
    <w:rsid w:val="00DB6A92"/>
    <w:rsid w:val="00DC2282"/>
    <w:rsid w:val="00DC3353"/>
    <w:rsid w:val="00DC6795"/>
    <w:rsid w:val="00DD4AD8"/>
    <w:rsid w:val="00DD5408"/>
    <w:rsid w:val="00DD7B12"/>
    <w:rsid w:val="00DE2368"/>
    <w:rsid w:val="00DF46B0"/>
    <w:rsid w:val="00E2355B"/>
    <w:rsid w:val="00E238C2"/>
    <w:rsid w:val="00E26D9A"/>
    <w:rsid w:val="00E35EB0"/>
    <w:rsid w:val="00E3774F"/>
    <w:rsid w:val="00E500CF"/>
    <w:rsid w:val="00E534E2"/>
    <w:rsid w:val="00E701E5"/>
    <w:rsid w:val="00E71288"/>
    <w:rsid w:val="00E71A93"/>
    <w:rsid w:val="00E74D52"/>
    <w:rsid w:val="00E855AE"/>
    <w:rsid w:val="00E86B6C"/>
    <w:rsid w:val="00E90B24"/>
    <w:rsid w:val="00EA1B3D"/>
    <w:rsid w:val="00EA320B"/>
    <w:rsid w:val="00EA4206"/>
    <w:rsid w:val="00EA765D"/>
    <w:rsid w:val="00EB03A4"/>
    <w:rsid w:val="00EB20DA"/>
    <w:rsid w:val="00EB6A30"/>
    <w:rsid w:val="00EC662F"/>
    <w:rsid w:val="00ED3E4E"/>
    <w:rsid w:val="00EF279E"/>
    <w:rsid w:val="00EF2F58"/>
    <w:rsid w:val="00EF4E0F"/>
    <w:rsid w:val="00EF5055"/>
    <w:rsid w:val="00EF67B3"/>
    <w:rsid w:val="00EF6D03"/>
    <w:rsid w:val="00EF748F"/>
    <w:rsid w:val="00EF780B"/>
    <w:rsid w:val="00F04C7B"/>
    <w:rsid w:val="00F0521B"/>
    <w:rsid w:val="00F16AC6"/>
    <w:rsid w:val="00F22D6B"/>
    <w:rsid w:val="00F300A7"/>
    <w:rsid w:val="00F3247D"/>
    <w:rsid w:val="00F337F6"/>
    <w:rsid w:val="00F43E37"/>
    <w:rsid w:val="00F45833"/>
    <w:rsid w:val="00F53FC5"/>
    <w:rsid w:val="00F64443"/>
    <w:rsid w:val="00F73FDF"/>
    <w:rsid w:val="00F76156"/>
    <w:rsid w:val="00F819D3"/>
    <w:rsid w:val="00F92697"/>
    <w:rsid w:val="00F9323F"/>
    <w:rsid w:val="00F9702A"/>
    <w:rsid w:val="00FA1238"/>
    <w:rsid w:val="00FA31B2"/>
    <w:rsid w:val="00FB1E51"/>
    <w:rsid w:val="00FB2E48"/>
    <w:rsid w:val="00FB3F38"/>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
    <w:link w:val="ListParagraph"/>
    <w:uiPriority w:val="34"/>
    <w:rsid w:val="006E14B5"/>
    <w:rPr>
      <w:rFonts w:ascii="Times New Roman" w:eastAsia="Times New Roman" w:hAnsi="Times New Roman" w:cs="Times New Roman"/>
      <w:sz w:val="24"/>
      <w:szCs w:val="20"/>
      <w:lang w:val="en-US"/>
    </w:rPr>
  </w:style>
  <w:style w:type="paragraph" w:styleId="Revision">
    <w:name w:val="Revision"/>
    <w:hidden/>
    <w:uiPriority w:val="99"/>
    <w:semiHidden/>
    <w:rsid w:val="008D0694"/>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1612</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Maluta Mukwevho</cp:lastModifiedBy>
  <cp:revision>2</cp:revision>
  <cp:lastPrinted>2023-01-25T15:41:00Z</cp:lastPrinted>
  <dcterms:created xsi:type="dcterms:W3CDTF">2025-10-03T10:48:00Z</dcterms:created>
  <dcterms:modified xsi:type="dcterms:W3CDTF">2025-10-03T10:48:00Z</dcterms:modified>
</cp:coreProperties>
</file>